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0583B" w14:textId="32CA416C" w:rsidR="004A1231" w:rsidRPr="00CF1DAB" w:rsidRDefault="004A1231" w:rsidP="0003752F">
      <w:pPr>
        <w:pStyle w:val="Pa12"/>
        <w:spacing w:before="280"/>
        <w:rPr>
          <w:b/>
          <w:caps/>
          <w:color w:val="000000"/>
          <w:sz w:val="22"/>
          <w:szCs w:val="22"/>
        </w:rPr>
      </w:pPr>
      <w:r w:rsidRPr="00CF1DAB">
        <w:rPr>
          <w:b/>
          <w:caps/>
          <w:color w:val="000000" w:themeColor="text1"/>
          <w:sz w:val="22"/>
          <w:szCs w:val="22"/>
        </w:rPr>
        <w:t>P.O.</w:t>
      </w:r>
      <w:del w:id="0" w:author="Autor">
        <w:r w:rsidRPr="00CF1DAB" w:rsidDel="004A1231">
          <w:rPr>
            <w:b/>
            <w:caps/>
            <w:color w:val="000000" w:themeColor="text1"/>
            <w:sz w:val="22"/>
            <w:szCs w:val="22"/>
          </w:rPr>
          <w:delText>SEIE</w:delText>
        </w:r>
      </w:del>
      <w:ins w:id="1" w:author="Autor">
        <w:r w:rsidR="001660CB" w:rsidRPr="00CF1DAB">
          <w:rPr>
            <w:b/>
            <w:caps/>
            <w:color w:val="000000" w:themeColor="text1"/>
            <w:sz w:val="22"/>
            <w:szCs w:val="22"/>
          </w:rPr>
          <w:t xml:space="preserve"> SENP</w:t>
        </w:r>
      </w:ins>
      <w:r w:rsidR="001660CB" w:rsidRPr="00CF1DAB">
        <w:rPr>
          <w:b/>
          <w:caps/>
          <w:color w:val="000000" w:themeColor="text1"/>
          <w:sz w:val="22"/>
          <w:szCs w:val="22"/>
        </w:rPr>
        <w:t xml:space="preserve"> </w:t>
      </w:r>
      <w:r w:rsidRPr="00CF1DAB">
        <w:rPr>
          <w:b/>
          <w:caps/>
          <w:color w:val="000000" w:themeColor="text1"/>
          <w:sz w:val="22"/>
          <w:szCs w:val="22"/>
        </w:rPr>
        <w:t xml:space="preserve">7.1: </w:t>
      </w:r>
      <w:r w:rsidR="0003752F" w:rsidRPr="00CF1DAB">
        <w:rPr>
          <w:b/>
          <w:color w:val="000000" w:themeColor="text1"/>
          <w:sz w:val="22"/>
          <w:szCs w:val="22"/>
        </w:rPr>
        <w:t>Servicio complementario de regulación primaria</w:t>
      </w:r>
    </w:p>
    <w:p w14:paraId="4A0594BE" w14:textId="77777777" w:rsidR="005E48AC" w:rsidRPr="00CF1DAB" w:rsidRDefault="005E48AC" w:rsidP="0003752F">
      <w:pPr>
        <w:pStyle w:val="Default"/>
        <w:rPr>
          <w:sz w:val="22"/>
          <w:szCs w:val="22"/>
        </w:rPr>
      </w:pPr>
    </w:p>
    <w:p w14:paraId="53281789" w14:textId="75C7780E" w:rsidR="004A1231" w:rsidRPr="00CF1DAB" w:rsidRDefault="004A1231" w:rsidP="0003752F">
      <w:pPr>
        <w:pStyle w:val="Pa23"/>
        <w:spacing w:before="240"/>
        <w:rPr>
          <w:caps/>
          <w:color w:val="000000"/>
          <w:sz w:val="22"/>
          <w:szCs w:val="22"/>
        </w:rPr>
      </w:pPr>
      <w:r w:rsidRPr="00CF1DAB">
        <w:rPr>
          <w:caps/>
          <w:color w:val="000000" w:themeColor="text1"/>
          <w:sz w:val="22"/>
          <w:szCs w:val="22"/>
        </w:rPr>
        <w:t xml:space="preserve">1. </w:t>
      </w:r>
      <w:r w:rsidR="0003752F" w:rsidRPr="00CF1DAB">
        <w:rPr>
          <w:color w:val="000000" w:themeColor="text1"/>
          <w:sz w:val="22"/>
          <w:szCs w:val="22"/>
        </w:rPr>
        <w:t>Objeto</w:t>
      </w:r>
    </w:p>
    <w:p w14:paraId="441BCCCB" w14:textId="1846824F" w:rsidR="004A1231" w:rsidRPr="00CF1DAB" w:rsidRDefault="004A1231" w:rsidP="0003752F">
      <w:pPr>
        <w:pStyle w:val="Pa14"/>
        <w:spacing w:before="100"/>
        <w:jc w:val="both"/>
        <w:rPr>
          <w:color w:val="000000"/>
          <w:sz w:val="22"/>
          <w:szCs w:val="22"/>
        </w:rPr>
      </w:pPr>
      <w:r w:rsidRPr="00CF1DAB">
        <w:rPr>
          <w:color w:val="000000"/>
          <w:sz w:val="22"/>
          <w:szCs w:val="22"/>
        </w:rPr>
        <w:t xml:space="preserve">El objeto de este procedimiento es la determinación de las necesidades de regulación primaria en los Sistemas Eléctricos </w:t>
      </w:r>
      <w:del w:id="2" w:author="Autor">
        <w:r w:rsidRPr="00CF1DAB">
          <w:rPr>
            <w:color w:val="000000"/>
            <w:sz w:val="22"/>
            <w:szCs w:val="22"/>
          </w:rPr>
          <w:delText>Insulares y Extrapeninsulares (SEIE</w:delText>
        </w:r>
      </w:del>
      <w:ins w:id="3" w:author="Autor">
        <w:r w:rsidR="001660CB" w:rsidRPr="00CF1DAB">
          <w:rPr>
            <w:color w:val="000000"/>
            <w:sz w:val="22"/>
            <w:szCs w:val="22"/>
          </w:rPr>
          <w:t>no Peninsulares</w:t>
        </w:r>
        <w:r w:rsidRPr="00CF1DAB">
          <w:rPr>
            <w:color w:val="000000"/>
            <w:sz w:val="22"/>
            <w:szCs w:val="22"/>
          </w:rPr>
          <w:t xml:space="preserve"> (</w:t>
        </w:r>
        <w:r w:rsidR="001660CB" w:rsidRPr="00CF1DAB">
          <w:rPr>
            <w:color w:val="000000"/>
            <w:sz w:val="22"/>
            <w:szCs w:val="22"/>
          </w:rPr>
          <w:t>SENP</w:t>
        </w:r>
      </w:ins>
      <w:r w:rsidRPr="00CF1DAB">
        <w:rPr>
          <w:color w:val="000000"/>
          <w:sz w:val="22"/>
          <w:szCs w:val="22"/>
        </w:rPr>
        <w:t>) y establecer su asignación a</w:t>
      </w:r>
      <w:ins w:id="4" w:author="Autor">
        <w:r w:rsidR="00FD52A8" w:rsidRPr="00CF1DAB">
          <w:rPr>
            <w:color w:val="000000"/>
            <w:sz w:val="22"/>
            <w:szCs w:val="22"/>
          </w:rPr>
          <w:t xml:space="preserve"> las</w:t>
        </w:r>
      </w:ins>
      <w:r w:rsidRPr="00CF1DAB">
        <w:rPr>
          <w:color w:val="000000"/>
          <w:sz w:val="22"/>
          <w:szCs w:val="22"/>
        </w:rPr>
        <w:t xml:space="preserve"> </w:t>
      </w:r>
      <w:del w:id="5" w:author="Autor">
        <w:r w:rsidRPr="00CF1DAB">
          <w:rPr>
            <w:color w:val="000000"/>
            <w:sz w:val="22"/>
            <w:szCs w:val="22"/>
          </w:rPr>
          <w:delText>los generadores</w:delText>
        </w:r>
      </w:del>
      <w:ins w:id="6" w:author="Autor">
        <w:r w:rsidR="00DA06BA" w:rsidRPr="00CF1DAB">
          <w:rPr>
            <w:color w:val="000000"/>
            <w:sz w:val="22"/>
            <w:szCs w:val="22"/>
          </w:rPr>
          <w:t xml:space="preserve"> </w:t>
        </w:r>
        <w:r w:rsidR="00940A08" w:rsidRPr="00CF1DAB">
          <w:rPr>
            <w:color w:val="000000"/>
            <w:sz w:val="22"/>
            <w:szCs w:val="22"/>
          </w:rPr>
          <w:t>instalaciones de producción</w:t>
        </w:r>
      </w:ins>
      <w:r w:rsidR="00940A08" w:rsidRPr="00CF1DAB">
        <w:rPr>
          <w:color w:val="000000"/>
          <w:sz w:val="22"/>
          <w:szCs w:val="22"/>
        </w:rPr>
        <w:t xml:space="preserve"> </w:t>
      </w:r>
      <w:r w:rsidRPr="00CF1DAB">
        <w:rPr>
          <w:color w:val="000000"/>
          <w:sz w:val="22"/>
          <w:szCs w:val="22"/>
        </w:rPr>
        <w:t>que presten este servicio.</w:t>
      </w:r>
    </w:p>
    <w:p w14:paraId="798C6268" w14:textId="6FF592DB" w:rsidR="004A1231" w:rsidRPr="00CF1DAB" w:rsidRDefault="004A1231" w:rsidP="0003752F">
      <w:pPr>
        <w:pStyle w:val="Pa23"/>
        <w:spacing w:before="240"/>
        <w:rPr>
          <w:caps/>
          <w:color w:val="000000"/>
          <w:sz w:val="22"/>
          <w:szCs w:val="22"/>
        </w:rPr>
      </w:pPr>
      <w:r w:rsidRPr="00CF1DAB">
        <w:rPr>
          <w:caps/>
          <w:color w:val="000000" w:themeColor="text1"/>
          <w:sz w:val="22"/>
          <w:szCs w:val="22"/>
        </w:rPr>
        <w:t xml:space="preserve">2. </w:t>
      </w:r>
      <w:r w:rsidR="0003752F" w:rsidRPr="00CF1DAB">
        <w:rPr>
          <w:color w:val="000000" w:themeColor="text1"/>
          <w:sz w:val="22"/>
          <w:szCs w:val="22"/>
        </w:rPr>
        <w:t>Ámbito de aplicación</w:t>
      </w:r>
    </w:p>
    <w:p w14:paraId="03DB987C" w14:textId="26973FF6" w:rsidR="002865AA" w:rsidRPr="00CF1DAB" w:rsidRDefault="004A1231" w:rsidP="0003752F">
      <w:pPr>
        <w:pStyle w:val="Pa23"/>
        <w:spacing w:before="240"/>
        <w:jc w:val="both"/>
        <w:rPr>
          <w:color w:val="000000"/>
          <w:sz w:val="22"/>
          <w:szCs w:val="22"/>
        </w:rPr>
      </w:pPr>
      <w:r w:rsidRPr="00CF1DAB">
        <w:rPr>
          <w:color w:val="000000"/>
          <w:sz w:val="22"/>
          <w:szCs w:val="22"/>
        </w:rPr>
        <w:t xml:space="preserve">Este procedimiento </w:t>
      </w:r>
      <w:del w:id="7" w:author="Autor">
        <w:r w:rsidRPr="00CF1DAB">
          <w:rPr>
            <w:color w:val="000000"/>
            <w:sz w:val="22"/>
            <w:szCs w:val="22"/>
          </w:rPr>
          <w:delText>aplica al</w:delText>
        </w:r>
      </w:del>
      <w:ins w:id="8" w:author="Autor">
        <w:r w:rsidR="00CA7424" w:rsidRPr="00CF1DAB">
          <w:rPr>
            <w:color w:val="000000"/>
            <w:sz w:val="22"/>
            <w:szCs w:val="22"/>
          </w:rPr>
          <w:t xml:space="preserve">es de </w:t>
        </w:r>
        <w:r w:rsidRPr="00CF1DAB">
          <w:rPr>
            <w:color w:val="000000"/>
            <w:sz w:val="22"/>
            <w:szCs w:val="22"/>
          </w:rPr>
          <w:t>aplica</w:t>
        </w:r>
        <w:r w:rsidR="00CA7424" w:rsidRPr="00CF1DAB">
          <w:rPr>
            <w:color w:val="000000"/>
            <w:sz w:val="22"/>
            <w:szCs w:val="22"/>
          </w:rPr>
          <w:t>ción a</w:t>
        </w:r>
      </w:ins>
      <w:r w:rsidR="002865AA" w:rsidRPr="00CF1DAB">
        <w:rPr>
          <w:color w:val="000000"/>
          <w:sz w:val="22"/>
          <w:szCs w:val="22"/>
        </w:rPr>
        <w:t>:</w:t>
      </w:r>
    </w:p>
    <w:p w14:paraId="1407A501" w14:textId="137D7DBD" w:rsidR="00934A64" w:rsidRPr="00CF1DAB" w:rsidRDefault="00CA7424" w:rsidP="0003752F">
      <w:pPr>
        <w:pStyle w:val="Pa23"/>
        <w:spacing w:before="240"/>
        <w:jc w:val="both"/>
        <w:rPr>
          <w:ins w:id="9" w:author="Autor"/>
          <w:sz w:val="22"/>
          <w:szCs w:val="22"/>
        </w:rPr>
      </w:pPr>
      <w:ins w:id="10" w:author="Autor">
        <w:r w:rsidRPr="00CF1DAB">
          <w:rPr>
            <w:color w:val="000000" w:themeColor="text1"/>
            <w:sz w:val="22"/>
            <w:szCs w:val="22"/>
          </w:rPr>
          <w:t xml:space="preserve">a) </w:t>
        </w:r>
      </w:ins>
      <w:r w:rsidR="004A1231" w:rsidRPr="00CF1DAB">
        <w:rPr>
          <w:color w:val="000000" w:themeColor="text1"/>
          <w:sz w:val="22"/>
          <w:szCs w:val="22"/>
        </w:rPr>
        <w:t>Operador del Sistema</w:t>
      </w:r>
      <w:r w:rsidR="002865AA" w:rsidRPr="00CF1DAB">
        <w:rPr>
          <w:color w:val="000000" w:themeColor="text1"/>
          <w:sz w:val="22"/>
          <w:szCs w:val="22"/>
        </w:rPr>
        <w:t>.</w:t>
      </w:r>
      <w:r w:rsidR="00934A64" w:rsidRPr="00CF1DAB">
        <w:rPr>
          <w:rFonts w:eastAsia="Arial"/>
          <w:sz w:val="22"/>
          <w:szCs w:val="22"/>
        </w:rPr>
        <w:t xml:space="preserve"> </w:t>
      </w:r>
    </w:p>
    <w:p w14:paraId="571F9313" w14:textId="486D6ABB" w:rsidR="004530CB" w:rsidRPr="00CF1DAB" w:rsidRDefault="35D3AC8E" w:rsidP="0003752F">
      <w:pPr>
        <w:pStyle w:val="Pa23"/>
        <w:spacing w:before="240"/>
        <w:jc w:val="both"/>
        <w:rPr>
          <w:ins w:id="11" w:author="Autor"/>
          <w:color w:val="000000" w:themeColor="text1"/>
          <w:sz w:val="22"/>
          <w:szCs w:val="22"/>
        </w:rPr>
      </w:pPr>
      <w:ins w:id="12" w:author="Autor">
        <w:r w:rsidRPr="00CF1DAB">
          <w:rPr>
            <w:color w:val="000000" w:themeColor="text1"/>
            <w:sz w:val="22"/>
            <w:szCs w:val="22"/>
          </w:rPr>
          <w:t>b)</w:t>
        </w:r>
        <w:r w:rsidR="37012403" w:rsidRPr="00CF1DAB">
          <w:rPr>
            <w:color w:val="000000" w:themeColor="text1"/>
            <w:sz w:val="22"/>
            <w:szCs w:val="22"/>
          </w:rPr>
          <w:t xml:space="preserve"> Instalaciones de producción, agrupaciones de </w:t>
        </w:r>
        <w:proofErr w:type="gramStart"/>
        <w:r w:rsidR="37012403" w:rsidRPr="00CF1DAB">
          <w:rPr>
            <w:color w:val="000000" w:themeColor="text1"/>
            <w:sz w:val="22"/>
            <w:szCs w:val="22"/>
          </w:rPr>
          <w:t>las mismas</w:t>
        </w:r>
        <w:proofErr w:type="gramEnd"/>
        <w:r w:rsidR="37012403" w:rsidRPr="00CF1DAB">
          <w:rPr>
            <w:color w:val="000000" w:themeColor="text1"/>
            <w:sz w:val="22"/>
            <w:szCs w:val="22"/>
          </w:rPr>
          <w:t xml:space="preserve"> con obligación de adscripción a un centro de control, y aquellas otras instalaciones de generación según se desarrolle normativamente.</w:t>
        </w:r>
      </w:ins>
    </w:p>
    <w:p w14:paraId="5C4F2524" w14:textId="6EE58841" w:rsidR="00906E86" w:rsidRPr="00CF1DAB" w:rsidDel="00BA7CC3" w:rsidRDefault="3D81D531" w:rsidP="0003752F">
      <w:pPr>
        <w:pStyle w:val="Pa23"/>
        <w:spacing w:before="240"/>
        <w:jc w:val="both"/>
        <w:rPr>
          <w:ins w:id="13" w:author="Autor"/>
          <w:color w:val="000000" w:themeColor="text1"/>
          <w:sz w:val="22"/>
          <w:szCs w:val="22"/>
        </w:rPr>
      </w:pPr>
      <w:ins w:id="14" w:author="Autor">
        <w:r w:rsidRPr="00CF1DAB">
          <w:rPr>
            <w:color w:val="000000" w:themeColor="text1"/>
            <w:sz w:val="22"/>
            <w:szCs w:val="22"/>
          </w:rPr>
          <w:t>c) Los titulares de instalaciones de almacenamiento, que son las personas físicas o jurídicas que poseen instalaciones en las que se difiere el uso final de electricidad a un momento posterior a cuando fue generada, o que realizan la conversión de energía eléctrica en una forma de energía que se pueda almacenar para la subsiguiente reconversión de dicha energía en energía eléctrica.</w:t>
        </w:r>
      </w:ins>
    </w:p>
    <w:p w14:paraId="1C22FF1C" w14:textId="67412C7F" w:rsidR="004A1231" w:rsidRPr="00CF1DAB" w:rsidRDefault="004A1231" w:rsidP="0003752F">
      <w:pPr>
        <w:pStyle w:val="Pa23"/>
        <w:spacing w:before="240"/>
        <w:rPr>
          <w:caps/>
          <w:color w:val="000000"/>
          <w:sz w:val="22"/>
          <w:szCs w:val="22"/>
        </w:rPr>
      </w:pPr>
      <w:r w:rsidRPr="00CF1DAB">
        <w:rPr>
          <w:caps/>
          <w:color w:val="000000" w:themeColor="text1"/>
          <w:sz w:val="22"/>
          <w:szCs w:val="22"/>
        </w:rPr>
        <w:t xml:space="preserve">3. </w:t>
      </w:r>
      <w:r w:rsidR="0003752F" w:rsidRPr="00CF1DAB">
        <w:rPr>
          <w:color w:val="000000" w:themeColor="text1"/>
          <w:sz w:val="22"/>
          <w:szCs w:val="22"/>
        </w:rPr>
        <w:t>Definiciones</w:t>
      </w:r>
    </w:p>
    <w:p w14:paraId="05A1A520" w14:textId="138AFD1B" w:rsidR="004A1231" w:rsidRPr="00CF1DAB" w:rsidRDefault="004A1231" w:rsidP="0003752F">
      <w:pPr>
        <w:pStyle w:val="Pa14"/>
        <w:spacing w:before="120"/>
        <w:jc w:val="both"/>
        <w:rPr>
          <w:color w:val="000000" w:themeColor="text1"/>
          <w:sz w:val="22"/>
          <w:szCs w:val="22"/>
        </w:rPr>
      </w:pPr>
      <w:r w:rsidRPr="00CF1DAB">
        <w:rPr>
          <w:color w:val="000000" w:themeColor="text1"/>
          <w:sz w:val="22"/>
          <w:szCs w:val="22"/>
        </w:rPr>
        <w:t xml:space="preserve">La regulación primaria es un servicio complementario de carácter obligatorio y no retribuido </w:t>
      </w:r>
      <w:del w:id="15" w:author="Autor">
        <w:r w:rsidRPr="00CF1DAB" w:rsidDel="004A1231">
          <w:rPr>
            <w:color w:val="000000" w:themeColor="text1"/>
            <w:sz w:val="22"/>
            <w:szCs w:val="22"/>
          </w:rPr>
          <w:delText>aportado por los generadores acoplados.</w:delText>
        </w:r>
      </w:del>
      <w:ins w:id="16" w:author="Autor">
        <w:r w:rsidR="00112080" w:rsidRPr="00CF1DAB">
          <w:rPr>
            <w:color w:val="000000" w:themeColor="text1"/>
            <w:sz w:val="22"/>
            <w:szCs w:val="22"/>
          </w:rPr>
          <w:t xml:space="preserve">aportado por </w:t>
        </w:r>
        <w:r w:rsidR="00940A08" w:rsidRPr="00CF1DAB">
          <w:rPr>
            <w:sz w:val="22"/>
            <w:szCs w:val="22"/>
          </w:rPr>
          <w:t xml:space="preserve">las instalaciones </w:t>
        </w:r>
        <w:r w:rsidR="00F53220" w:rsidRPr="00CF1DAB">
          <w:rPr>
            <w:sz w:val="22"/>
            <w:szCs w:val="22"/>
          </w:rPr>
          <w:t xml:space="preserve">a las que aplique </w:t>
        </w:r>
        <w:r w:rsidR="00934A64" w:rsidRPr="00CF1DAB">
          <w:rPr>
            <w:sz w:val="22"/>
            <w:szCs w:val="22"/>
          </w:rPr>
          <w:t>este procedimiento</w:t>
        </w:r>
        <w:r w:rsidRPr="00CF1DAB">
          <w:rPr>
            <w:color w:val="000000" w:themeColor="text1"/>
            <w:sz w:val="22"/>
            <w:szCs w:val="22"/>
          </w:rPr>
          <w:t>.</w:t>
        </w:r>
      </w:ins>
      <w:r w:rsidRPr="00CF1DAB">
        <w:rPr>
          <w:color w:val="000000" w:themeColor="text1"/>
          <w:sz w:val="22"/>
          <w:szCs w:val="22"/>
        </w:rPr>
        <w:t xml:space="preserve"> Tiene por objeto corregir automáticamente los desequilibrios instantáneos entre producción y consumo. Se aporta mediante la variación de potencia de l</w:t>
      </w:r>
      <w:ins w:id="17" w:author="Autor">
        <w:r w:rsidR="00934A64" w:rsidRPr="00CF1DAB">
          <w:rPr>
            <w:color w:val="000000" w:themeColor="text1"/>
            <w:sz w:val="22"/>
            <w:szCs w:val="22"/>
          </w:rPr>
          <w:t xml:space="preserve">as </w:t>
        </w:r>
      </w:ins>
      <w:del w:id="18" w:author="Autor">
        <w:r w:rsidRPr="00CF1DAB" w:rsidDel="004A1231">
          <w:rPr>
            <w:color w:val="000000" w:themeColor="text1"/>
            <w:sz w:val="22"/>
            <w:szCs w:val="22"/>
          </w:rPr>
          <w:delText>os generadores</w:delText>
        </w:r>
      </w:del>
      <w:ins w:id="19" w:author="Autor">
        <w:r w:rsidR="00934A64" w:rsidRPr="00CF1DAB">
          <w:rPr>
            <w:color w:val="000000" w:themeColor="text1"/>
            <w:sz w:val="22"/>
            <w:szCs w:val="22"/>
          </w:rPr>
          <w:t>instalaciones</w:t>
        </w:r>
      </w:ins>
      <w:r w:rsidRPr="00CF1DAB">
        <w:rPr>
          <w:color w:val="000000" w:themeColor="text1"/>
          <w:sz w:val="22"/>
          <w:szCs w:val="22"/>
        </w:rPr>
        <w:t xml:space="preserve"> acoplad</w:t>
      </w:r>
      <w:ins w:id="20" w:author="Autor">
        <w:r w:rsidR="005A744B" w:rsidRPr="00CF1DAB">
          <w:rPr>
            <w:color w:val="000000" w:themeColor="text1"/>
            <w:sz w:val="22"/>
            <w:szCs w:val="22"/>
          </w:rPr>
          <w:t>a</w:t>
        </w:r>
      </w:ins>
      <w:del w:id="21" w:author="Autor">
        <w:r w:rsidRPr="00CF1DAB" w:rsidDel="004A1231">
          <w:rPr>
            <w:color w:val="000000" w:themeColor="text1"/>
            <w:sz w:val="22"/>
            <w:szCs w:val="22"/>
          </w:rPr>
          <w:delText>o</w:delText>
        </w:r>
      </w:del>
      <w:r w:rsidRPr="00CF1DAB">
        <w:rPr>
          <w:color w:val="000000" w:themeColor="text1"/>
          <w:sz w:val="22"/>
          <w:szCs w:val="22"/>
        </w:rPr>
        <w:t>s</w:t>
      </w:r>
      <w:ins w:id="22" w:author="Autor">
        <w:r w:rsidR="004C6676" w:rsidRPr="00CF1DAB">
          <w:rPr>
            <w:color w:val="000000" w:themeColor="text1"/>
            <w:sz w:val="22"/>
            <w:szCs w:val="22"/>
          </w:rPr>
          <w:t>,</w:t>
        </w:r>
      </w:ins>
      <w:r w:rsidRPr="00CF1DAB">
        <w:rPr>
          <w:color w:val="000000" w:themeColor="text1"/>
          <w:sz w:val="22"/>
          <w:szCs w:val="22"/>
        </w:rPr>
        <w:t xml:space="preserve"> de forma inmediata y autónoma por actuación de sus </w:t>
      </w:r>
      <w:ins w:id="23" w:author="Autor">
        <w:r w:rsidR="00945313" w:rsidRPr="00CF1DAB">
          <w:rPr>
            <w:color w:val="000000" w:themeColor="text1"/>
            <w:sz w:val="22"/>
            <w:szCs w:val="22"/>
          </w:rPr>
          <w:t>mecanismos de control</w:t>
        </w:r>
      </w:ins>
      <w:del w:id="24" w:author="Autor">
        <w:r w:rsidRPr="00CF1DAB" w:rsidDel="004A1231">
          <w:rPr>
            <w:color w:val="000000" w:themeColor="text1"/>
            <w:sz w:val="22"/>
            <w:szCs w:val="22"/>
          </w:rPr>
          <w:delText>reguladores de velocidad</w:delText>
        </w:r>
      </w:del>
      <w:r w:rsidRPr="00CF1DAB">
        <w:rPr>
          <w:color w:val="000000" w:themeColor="text1"/>
          <w:sz w:val="22"/>
          <w:szCs w:val="22"/>
        </w:rPr>
        <w:t xml:space="preserve"> como respuesta a las variaciones de la frecuencia. Dicha respuesta está caracterizada por el estatismo permanente y debe ser </w:t>
      </w:r>
      <w:del w:id="25" w:author="Autor">
        <w:r w:rsidRPr="00CF1DAB" w:rsidDel="00495DD3">
          <w:rPr>
            <w:color w:val="000000" w:themeColor="text1"/>
            <w:sz w:val="22"/>
            <w:szCs w:val="22"/>
          </w:rPr>
          <w:delText>efectiva en menos de 30 segundos</w:delText>
        </w:r>
      </w:del>
      <w:ins w:id="26" w:author="Autor">
        <w:del w:id="27" w:author="Autor">
          <w:r w:rsidRPr="00CF1DAB" w:rsidDel="00495DD3">
            <w:rPr>
              <w:color w:val="000000" w:themeColor="text1"/>
              <w:sz w:val="22"/>
              <w:szCs w:val="22"/>
            </w:rPr>
            <w:delText xml:space="preserve"> </w:delText>
          </w:r>
        </w:del>
        <w:r w:rsidR="00495DD3" w:rsidRPr="00CF1DAB">
          <w:rPr>
            <w:color w:val="000000" w:themeColor="text1"/>
            <w:sz w:val="22"/>
            <w:szCs w:val="22"/>
          </w:rPr>
          <w:t xml:space="preserve"> </w:t>
        </w:r>
        <w:r w:rsidR="00EF0D14" w:rsidRPr="00CF1DAB">
          <w:rPr>
            <w:color w:val="000000" w:themeColor="text1"/>
            <w:sz w:val="22"/>
            <w:szCs w:val="22"/>
          </w:rPr>
          <w:t xml:space="preserve">mantenida, </w:t>
        </w:r>
        <w:r w:rsidR="54C2B514" w:rsidRPr="00CF1DAB">
          <w:rPr>
            <w:color w:val="000000" w:themeColor="text1"/>
            <w:sz w:val="22"/>
            <w:szCs w:val="22"/>
          </w:rPr>
          <w:t>durante el tiempo establecido en el procedimiento de operación 12.2 SENP o normativa posterior que lo sustituya. Para aquellas instalaciones a las que no les sea de aplicación dicha normativa, dicho tiempo se establece en 30 minutos</w:t>
        </w:r>
        <w:r w:rsidR="000C4992" w:rsidRPr="00CF1DAB">
          <w:rPr>
            <w:color w:val="000000" w:themeColor="text1"/>
            <w:sz w:val="22"/>
            <w:szCs w:val="22"/>
          </w:rPr>
          <w:t>.</w:t>
        </w:r>
      </w:ins>
    </w:p>
    <w:p w14:paraId="254868D6" w14:textId="77777777" w:rsidR="004A1231" w:rsidRPr="00CF1DAB" w:rsidRDefault="004A1231" w:rsidP="0003752F">
      <w:pPr>
        <w:pStyle w:val="Pa6"/>
        <w:spacing w:before="120"/>
        <w:jc w:val="both"/>
        <w:rPr>
          <w:color w:val="000000"/>
          <w:sz w:val="22"/>
          <w:szCs w:val="22"/>
        </w:rPr>
      </w:pPr>
      <w:r w:rsidRPr="00CF1DAB">
        <w:rPr>
          <w:color w:val="000000"/>
          <w:sz w:val="22"/>
          <w:szCs w:val="22"/>
        </w:rPr>
        <w:t>El estatismo permanente es la relación entre una variación cuasi estacionaria relativa de frecuencia en la red y la variación relativa de potencia del generador provocada por dicha variación de frecuencia.</w:t>
      </w:r>
    </w:p>
    <w:p w14:paraId="65EA93A9" w14:textId="77777777" w:rsidR="004A1231" w:rsidRPr="00CF1DAB" w:rsidRDefault="004A1231" w:rsidP="0003752F">
      <w:pPr>
        <w:pStyle w:val="Pa31"/>
        <w:spacing w:before="160"/>
        <w:jc w:val="center"/>
        <w:rPr>
          <w:color w:val="000000"/>
          <w:sz w:val="22"/>
          <w:szCs w:val="22"/>
        </w:rPr>
      </w:pPr>
      <w:r w:rsidRPr="00CF1DAB">
        <w:rPr>
          <w:color w:val="000000"/>
          <w:sz w:val="22"/>
          <w:szCs w:val="22"/>
        </w:rPr>
        <w:t>R = - (</w:t>
      </w:r>
      <w:proofErr w:type="spellStart"/>
      <w:r w:rsidRPr="00CF1DAB">
        <w:rPr>
          <w:color w:val="000000"/>
          <w:sz w:val="22"/>
          <w:szCs w:val="22"/>
        </w:rPr>
        <w:t>Δf</w:t>
      </w:r>
      <w:proofErr w:type="spellEnd"/>
      <w:r w:rsidRPr="00CF1DAB">
        <w:rPr>
          <w:color w:val="000000"/>
          <w:sz w:val="22"/>
          <w:szCs w:val="22"/>
        </w:rPr>
        <w:t>/</w:t>
      </w:r>
      <w:proofErr w:type="spellStart"/>
      <w:r w:rsidRPr="00CF1DAB">
        <w:rPr>
          <w:color w:val="000000"/>
          <w:sz w:val="22"/>
          <w:szCs w:val="22"/>
        </w:rPr>
        <w:t>fn</w:t>
      </w:r>
      <w:proofErr w:type="spellEnd"/>
      <w:r w:rsidRPr="00CF1DAB">
        <w:rPr>
          <w:color w:val="000000"/>
          <w:sz w:val="22"/>
          <w:szCs w:val="22"/>
        </w:rPr>
        <w:t>) / (</w:t>
      </w:r>
      <w:proofErr w:type="spellStart"/>
      <w:r w:rsidRPr="00CF1DAB">
        <w:rPr>
          <w:color w:val="000000"/>
          <w:sz w:val="22"/>
          <w:szCs w:val="22"/>
        </w:rPr>
        <w:t>ΔPg</w:t>
      </w:r>
      <w:proofErr w:type="spellEnd"/>
      <w:r w:rsidRPr="00CF1DAB">
        <w:rPr>
          <w:color w:val="000000"/>
          <w:sz w:val="22"/>
          <w:szCs w:val="22"/>
        </w:rPr>
        <w:t>/</w:t>
      </w:r>
      <w:proofErr w:type="spellStart"/>
      <w:r w:rsidRPr="00CF1DAB">
        <w:rPr>
          <w:color w:val="000000"/>
          <w:sz w:val="22"/>
          <w:szCs w:val="22"/>
        </w:rPr>
        <w:t>Pn</w:t>
      </w:r>
      <w:proofErr w:type="spellEnd"/>
      <w:r w:rsidRPr="00CF1DAB">
        <w:rPr>
          <w:color w:val="000000"/>
          <w:sz w:val="22"/>
          <w:szCs w:val="22"/>
        </w:rPr>
        <w:t>)</w:t>
      </w:r>
    </w:p>
    <w:p w14:paraId="732FA3E4" w14:textId="77777777" w:rsidR="004A1231" w:rsidRPr="00CF1DAB" w:rsidRDefault="004A1231" w:rsidP="0003752F">
      <w:pPr>
        <w:rPr>
          <w:rFonts w:ascii="Arial" w:hAnsi="Arial" w:cs="Arial"/>
        </w:rPr>
      </w:pPr>
      <w:r w:rsidRPr="00CF1DAB">
        <w:rPr>
          <w:rFonts w:ascii="Arial" w:hAnsi="Arial" w:cs="Arial"/>
          <w:color w:val="000000"/>
        </w:rPr>
        <w:t>donde:</w:t>
      </w:r>
    </w:p>
    <w:p w14:paraId="05AF5872" w14:textId="77777777" w:rsidR="004A1231" w:rsidRPr="00CF1DAB" w:rsidRDefault="004A1231" w:rsidP="0003752F">
      <w:pPr>
        <w:pStyle w:val="Pa14"/>
        <w:spacing w:before="100"/>
        <w:ind w:firstLine="340"/>
        <w:rPr>
          <w:color w:val="000000"/>
          <w:sz w:val="22"/>
          <w:szCs w:val="22"/>
        </w:rPr>
      </w:pPr>
      <w:r w:rsidRPr="00CF1DAB">
        <w:rPr>
          <w:color w:val="000000"/>
          <w:sz w:val="22"/>
          <w:szCs w:val="22"/>
        </w:rPr>
        <w:t>R = Estatismo (</w:t>
      </w:r>
      <w:proofErr w:type="spellStart"/>
      <w:r w:rsidRPr="00CF1DAB">
        <w:rPr>
          <w:color w:val="000000"/>
          <w:sz w:val="22"/>
          <w:szCs w:val="22"/>
        </w:rPr>
        <w:t>p.u</w:t>
      </w:r>
      <w:proofErr w:type="spellEnd"/>
      <w:r w:rsidRPr="00CF1DAB">
        <w:rPr>
          <w:color w:val="000000"/>
          <w:sz w:val="22"/>
          <w:szCs w:val="22"/>
        </w:rPr>
        <w:t>.).</w:t>
      </w:r>
    </w:p>
    <w:p w14:paraId="32E0AF35" w14:textId="77777777" w:rsidR="004A1231" w:rsidRPr="00CF1DAB" w:rsidRDefault="004A1231" w:rsidP="0003752F">
      <w:pPr>
        <w:pStyle w:val="Pa6"/>
        <w:ind w:firstLine="340"/>
        <w:rPr>
          <w:color w:val="000000"/>
          <w:sz w:val="22"/>
          <w:szCs w:val="22"/>
        </w:rPr>
      </w:pPr>
      <w:r w:rsidRPr="00CF1DAB">
        <w:rPr>
          <w:color w:val="000000"/>
          <w:sz w:val="22"/>
          <w:szCs w:val="22"/>
        </w:rPr>
        <w:t>f = frecuencia de la red.</w:t>
      </w:r>
    </w:p>
    <w:p w14:paraId="70AE5B05" w14:textId="77777777" w:rsidR="004A1231" w:rsidRPr="00CF1DAB" w:rsidRDefault="004A1231" w:rsidP="0003752F">
      <w:pPr>
        <w:pStyle w:val="Pa6"/>
        <w:ind w:firstLine="340"/>
        <w:rPr>
          <w:color w:val="000000"/>
          <w:sz w:val="22"/>
          <w:szCs w:val="22"/>
        </w:rPr>
      </w:pPr>
      <w:proofErr w:type="spellStart"/>
      <w:r w:rsidRPr="00CF1DAB">
        <w:rPr>
          <w:color w:val="000000" w:themeColor="text1"/>
          <w:sz w:val="22"/>
          <w:szCs w:val="22"/>
        </w:rPr>
        <w:t>fn</w:t>
      </w:r>
      <w:proofErr w:type="spellEnd"/>
      <w:r w:rsidRPr="00CF1DAB">
        <w:rPr>
          <w:color w:val="000000" w:themeColor="text1"/>
          <w:sz w:val="22"/>
          <w:szCs w:val="22"/>
        </w:rPr>
        <w:t xml:space="preserve"> = frecuencia nominal.</w:t>
      </w:r>
    </w:p>
    <w:p w14:paraId="6BE6B5B1" w14:textId="77777777" w:rsidR="004A1231" w:rsidRPr="00CF1DAB" w:rsidRDefault="004A1231" w:rsidP="0003752F">
      <w:pPr>
        <w:pStyle w:val="Pa6"/>
        <w:ind w:firstLine="340"/>
        <w:rPr>
          <w:color w:val="000000"/>
          <w:sz w:val="22"/>
          <w:szCs w:val="22"/>
        </w:rPr>
      </w:pPr>
      <w:proofErr w:type="spellStart"/>
      <w:r w:rsidRPr="00CF1DAB">
        <w:rPr>
          <w:color w:val="000000"/>
          <w:sz w:val="22"/>
          <w:szCs w:val="22"/>
        </w:rPr>
        <w:t>Pg</w:t>
      </w:r>
      <w:proofErr w:type="spellEnd"/>
      <w:r w:rsidRPr="00CF1DAB">
        <w:rPr>
          <w:color w:val="000000"/>
          <w:sz w:val="22"/>
          <w:szCs w:val="22"/>
        </w:rPr>
        <w:t xml:space="preserve"> = Potencia generada.</w:t>
      </w:r>
    </w:p>
    <w:p w14:paraId="0CD53047" w14:textId="77777777" w:rsidR="004A1231" w:rsidRPr="00CF1DAB" w:rsidRDefault="004A1231" w:rsidP="0003752F">
      <w:pPr>
        <w:pStyle w:val="Pa6"/>
        <w:ind w:firstLine="340"/>
        <w:rPr>
          <w:color w:val="000000"/>
          <w:sz w:val="22"/>
          <w:szCs w:val="22"/>
        </w:rPr>
      </w:pPr>
      <w:proofErr w:type="spellStart"/>
      <w:r w:rsidRPr="00CF1DAB">
        <w:rPr>
          <w:color w:val="000000" w:themeColor="text1"/>
          <w:sz w:val="22"/>
          <w:szCs w:val="22"/>
        </w:rPr>
        <w:t>Pn</w:t>
      </w:r>
      <w:proofErr w:type="spellEnd"/>
      <w:r w:rsidRPr="00CF1DAB">
        <w:rPr>
          <w:color w:val="000000" w:themeColor="text1"/>
          <w:sz w:val="22"/>
          <w:szCs w:val="22"/>
        </w:rPr>
        <w:t xml:space="preserve"> = Potencia nominal del generador.</w:t>
      </w:r>
    </w:p>
    <w:p w14:paraId="5D417CB8" w14:textId="5FC7533E" w:rsidR="0FE2B929" w:rsidRPr="00CF1DAB" w:rsidRDefault="0FE2B929" w:rsidP="0003752F">
      <w:pPr>
        <w:pStyle w:val="Default"/>
        <w:rPr>
          <w:rFonts w:eastAsia="Arial"/>
          <w:color w:val="D13438"/>
          <w:sz w:val="22"/>
          <w:szCs w:val="22"/>
          <w:u w:val="single"/>
        </w:rPr>
      </w:pPr>
    </w:p>
    <w:p w14:paraId="50117E33" w14:textId="4E75CD08" w:rsidR="009A0ABA" w:rsidRPr="00CF1DAB" w:rsidRDefault="009A0ABA" w:rsidP="0003752F">
      <w:pPr>
        <w:pStyle w:val="Default"/>
        <w:jc w:val="both"/>
        <w:rPr>
          <w:ins w:id="28" w:author="Autor"/>
          <w:rFonts w:eastAsia="Arial"/>
          <w:color w:val="auto"/>
          <w:sz w:val="22"/>
          <w:szCs w:val="22"/>
        </w:rPr>
      </w:pPr>
      <w:ins w:id="29" w:author="Autor">
        <w:r w:rsidRPr="00CF1DAB">
          <w:rPr>
            <w:rFonts w:eastAsia="Arial"/>
            <w:color w:val="auto"/>
            <w:sz w:val="22"/>
            <w:szCs w:val="22"/>
          </w:rPr>
          <w:t>En el caso de módulos de generación de electricidad a los que le</w:t>
        </w:r>
        <w:r w:rsidR="0075205F" w:rsidRPr="00CF1DAB">
          <w:rPr>
            <w:rFonts w:eastAsia="Arial"/>
            <w:color w:val="auto"/>
            <w:sz w:val="22"/>
            <w:szCs w:val="22"/>
          </w:rPr>
          <w:t>s</w:t>
        </w:r>
        <w:r w:rsidRPr="00CF1DAB">
          <w:rPr>
            <w:rFonts w:eastAsia="Arial"/>
            <w:color w:val="auto"/>
            <w:sz w:val="22"/>
            <w:szCs w:val="22"/>
          </w:rPr>
          <w:t xml:space="preserve"> sea de aplicación el procedimiento de operación 12.2 SENP o normativa posterior que lo sustituya, </w:t>
        </w:r>
        <w:r w:rsidR="00383CA8" w:rsidRPr="00CF1DAB">
          <w:rPr>
            <w:rFonts w:eastAsia="Arial"/>
            <w:color w:val="auto"/>
            <w:sz w:val="22"/>
            <w:szCs w:val="22"/>
          </w:rPr>
          <w:t xml:space="preserve">se considerará </w:t>
        </w:r>
        <w:r w:rsidRPr="00CF1DAB">
          <w:rPr>
            <w:rFonts w:eastAsia="Arial"/>
            <w:color w:val="auto"/>
            <w:sz w:val="22"/>
            <w:szCs w:val="22"/>
          </w:rPr>
          <w:t xml:space="preserve">como potencia nominal su capacidad máxima a los efectos de la definición </w:t>
        </w:r>
        <w:r w:rsidRPr="00CF1DAB">
          <w:rPr>
            <w:rFonts w:eastAsia="Arial"/>
            <w:color w:val="auto"/>
            <w:sz w:val="22"/>
            <w:szCs w:val="22"/>
          </w:rPr>
          <w:lastRenderedPageBreak/>
          <w:t xml:space="preserve">del estatismo R. </w:t>
        </w:r>
        <w:r w:rsidR="54C2B514" w:rsidRPr="00CF1DAB">
          <w:rPr>
            <w:rFonts w:eastAsia="Arial"/>
            <w:color w:val="auto"/>
            <w:sz w:val="22"/>
            <w:szCs w:val="22"/>
          </w:rPr>
          <w:t>Para aquellas instalaciones a las que no les sea de aplicación dicha normativa, se considerará como potencia nominal (</w:t>
        </w:r>
        <w:proofErr w:type="spellStart"/>
        <w:r w:rsidR="54C2B514" w:rsidRPr="00CF1DAB">
          <w:rPr>
            <w:rFonts w:eastAsia="Arial"/>
            <w:color w:val="auto"/>
            <w:sz w:val="22"/>
            <w:szCs w:val="22"/>
          </w:rPr>
          <w:t>Pn</w:t>
        </w:r>
        <w:proofErr w:type="spellEnd"/>
        <w:r w:rsidR="54C2B514" w:rsidRPr="00CF1DAB">
          <w:rPr>
            <w:rFonts w:eastAsia="Arial"/>
            <w:color w:val="auto"/>
            <w:sz w:val="22"/>
            <w:szCs w:val="22"/>
          </w:rPr>
          <w:t xml:space="preserve">) </w:t>
        </w:r>
        <w:del w:id="30" w:author="Autor">
          <w:r w:rsidR="54C2B514" w:rsidRPr="00CF1DAB" w:rsidDel="002B57B0">
            <w:rPr>
              <w:rFonts w:eastAsia="Arial"/>
              <w:color w:val="auto"/>
              <w:sz w:val="22"/>
              <w:szCs w:val="22"/>
            </w:rPr>
            <w:delText xml:space="preserve"> </w:delText>
          </w:r>
        </w:del>
        <w:r w:rsidR="54C2B514" w:rsidRPr="00CF1DAB">
          <w:rPr>
            <w:rFonts w:eastAsia="Arial"/>
            <w:color w:val="auto"/>
            <w:sz w:val="22"/>
            <w:szCs w:val="22"/>
          </w:rPr>
          <w:t>la potencia nominal activa (MW).</w:t>
        </w:r>
      </w:ins>
    </w:p>
    <w:p w14:paraId="2D4B4DCC" w14:textId="0D7D007D" w:rsidR="0FE2B929" w:rsidRPr="00CF1DAB" w:rsidDel="009A0ABA" w:rsidRDefault="0FE2B929" w:rsidP="0003752F">
      <w:pPr>
        <w:pStyle w:val="Default"/>
        <w:rPr>
          <w:del w:id="31" w:author="Autor"/>
          <w:rFonts w:eastAsia="Calibri"/>
          <w:color w:val="000000" w:themeColor="text1"/>
          <w:sz w:val="22"/>
          <w:szCs w:val="22"/>
        </w:rPr>
      </w:pPr>
    </w:p>
    <w:p w14:paraId="3B2E1C8D" w14:textId="466D0AB6" w:rsidR="00856E3C" w:rsidRPr="00CF1DAB" w:rsidRDefault="00856E3C" w:rsidP="0003752F">
      <w:pPr>
        <w:pStyle w:val="Default"/>
        <w:jc w:val="both"/>
        <w:rPr>
          <w:sz w:val="22"/>
          <w:szCs w:val="22"/>
        </w:rPr>
      </w:pPr>
      <w:r w:rsidRPr="00CF1DAB">
        <w:rPr>
          <w:sz w:val="22"/>
          <w:szCs w:val="22"/>
        </w:rPr>
        <w:t xml:space="preserve">La reserva primaria a subir es el volumen total de potencia </w:t>
      </w:r>
      <w:del w:id="32" w:author="Autor">
        <w:r w:rsidRPr="00CF1DAB" w:rsidDel="00F53903">
          <w:rPr>
            <w:sz w:val="22"/>
            <w:szCs w:val="22"/>
          </w:rPr>
          <w:delText xml:space="preserve">entre todos los </w:delText>
        </w:r>
        <w:r w:rsidR="00EF378C" w:rsidRPr="00CF1DAB" w:rsidDel="00F53903">
          <w:rPr>
            <w:sz w:val="22"/>
            <w:szCs w:val="22"/>
          </w:rPr>
          <w:delText>g</w:delText>
        </w:r>
        <w:r w:rsidRPr="00CF1DAB" w:rsidDel="00F53903">
          <w:rPr>
            <w:sz w:val="22"/>
            <w:szCs w:val="22"/>
          </w:rPr>
          <w:delText>eneradores acoplados, resultante de la diferencia entre la potencia máxima disponible acoplada y la potencia real generada, que puede actuar en menos de 30 segundos de acuerdo con los estatismos de los grupos</w:delText>
        </w:r>
      </w:del>
      <w:ins w:id="33" w:author="Autor">
        <w:r w:rsidR="00F53903" w:rsidRPr="00CF1DAB">
          <w:rPr>
            <w:sz w:val="22"/>
            <w:szCs w:val="22"/>
          </w:rPr>
          <w:t xml:space="preserve"> </w:t>
        </w:r>
        <w:r w:rsidR="00D1268E" w:rsidRPr="00CF1DAB">
          <w:rPr>
            <w:color w:val="000000" w:themeColor="text1"/>
            <w:sz w:val="22"/>
            <w:szCs w:val="22"/>
          </w:rPr>
          <w:t>que pueden aportar entre todas las instalaciones acopladas</w:t>
        </w:r>
      </w:ins>
      <w:r w:rsidRPr="00CF1DAB">
        <w:rPr>
          <w:sz w:val="22"/>
          <w:szCs w:val="22"/>
        </w:rPr>
        <w:t>.</w:t>
      </w:r>
    </w:p>
    <w:p w14:paraId="30CA7214" w14:textId="5BD243CB" w:rsidR="002E77C7" w:rsidRPr="00CF1DAB" w:rsidRDefault="002E77C7" w:rsidP="0003752F">
      <w:pPr>
        <w:pStyle w:val="Default"/>
        <w:jc w:val="both"/>
        <w:rPr>
          <w:sz w:val="22"/>
          <w:szCs w:val="22"/>
        </w:rPr>
      </w:pPr>
      <w:r w:rsidRPr="00CF1DAB">
        <w:rPr>
          <w:sz w:val="22"/>
          <w:szCs w:val="22"/>
        </w:rPr>
        <w:t>La reserva primaria a bajar es el volumen total de potencia</w:t>
      </w:r>
      <w:del w:id="34" w:author="Autor">
        <w:r w:rsidRPr="00CF1DAB" w:rsidDel="00F06D2C">
          <w:rPr>
            <w:sz w:val="22"/>
            <w:szCs w:val="22"/>
          </w:rPr>
          <w:delText xml:space="preserve"> entre todos los generadores acoplados, resultante de la diferencia entre la potencia real generada y la potencia mínima disponible acoplada, que puede actuar en menos de 30 segundos de acuerdo con los estatismos de los grupos</w:delText>
        </w:r>
      </w:del>
      <w:ins w:id="35" w:author="Autor">
        <w:r w:rsidR="00F06D2C" w:rsidRPr="00CF1DAB">
          <w:rPr>
            <w:sz w:val="22"/>
            <w:szCs w:val="22"/>
          </w:rPr>
          <w:t xml:space="preserve"> </w:t>
        </w:r>
        <w:r w:rsidR="000901E8" w:rsidRPr="00CF1DAB">
          <w:rPr>
            <w:sz w:val="22"/>
            <w:szCs w:val="22"/>
          </w:rPr>
          <w:t>que pueden aportar entre todas las instalaciones acopladas</w:t>
        </w:r>
      </w:ins>
      <w:r w:rsidR="001D6D66" w:rsidRPr="00CF1DAB">
        <w:rPr>
          <w:sz w:val="22"/>
          <w:szCs w:val="22"/>
        </w:rPr>
        <w:t>.</w:t>
      </w:r>
    </w:p>
    <w:p w14:paraId="2164B428" w14:textId="74A9E680" w:rsidR="004A1231" w:rsidRPr="00CF1DAB" w:rsidRDefault="004A1231" w:rsidP="0003752F">
      <w:pPr>
        <w:pStyle w:val="Pa14"/>
        <w:spacing w:before="120"/>
        <w:jc w:val="both"/>
        <w:rPr>
          <w:ins w:id="36" w:author="Autor"/>
          <w:color w:val="000000"/>
          <w:sz w:val="22"/>
          <w:szCs w:val="22"/>
        </w:rPr>
      </w:pPr>
      <w:r w:rsidRPr="00CF1DAB">
        <w:rPr>
          <w:color w:val="000000" w:themeColor="text1"/>
          <w:sz w:val="22"/>
          <w:szCs w:val="22"/>
        </w:rPr>
        <w:t xml:space="preserve">La banda de regulación primaria es el margen de potencia en el que el conjunto de los reguladores de velocidad </w:t>
      </w:r>
      <w:ins w:id="37" w:author="Autor">
        <w:r w:rsidR="009A0ABA" w:rsidRPr="00CF1DAB">
          <w:rPr>
            <w:rFonts w:eastAsia="Arial"/>
            <w:sz w:val="22"/>
            <w:szCs w:val="22"/>
          </w:rPr>
          <w:t>de los módulos de generación de electricidad síncronos o los controles potencia-frecuencia de los módulos de parque eléctrico</w:t>
        </w:r>
        <w:r w:rsidR="00BC74E8" w:rsidRPr="00CF1DAB">
          <w:rPr>
            <w:rFonts w:eastAsia="Arial"/>
            <w:sz w:val="22"/>
            <w:szCs w:val="22"/>
          </w:rPr>
          <w:t>,</w:t>
        </w:r>
        <w:r w:rsidR="009A0ABA" w:rsidRPr="00CF1DAB">
          <w:rPr>
            <w:rFonts w:eastAsia="Arial"/>
            <w:sz w:val="22"/>
            <w:szCs w:val="22"/>
          </w:rPr>
          <w:t xml:space="preserve"> en su caso, deben </w:t>
        </w:r>
      </w:ins>
      <w:del w:id="38" w:author="Autor">
        <w:r w:rsidRPr="00CF1DAB" w:rsidDel="004A1231">
          <w:rPr>
            <w:color w:val="000000" w:themeColor="text1"/>
            <w:sz w:val="22"/>
            <w:szCs w:val="22"/>
          </w:rPr>
          <w:delText xml:space="preserve">pueden </w:delText>
        </w:r>
      </w:del>
      <w:r w:rsidRPr="00CF1DAB">
        <w:rPr>
          <w:color w:val="000000" w:themeColor="text1"/>
          <w:sz w:val="22"/>
          <w:szCs w:val="22"/>
        </w:rPr>
        <w:t>actuar de forma automática y en los dos sentidos, como consecuencia de un desvío de frecuencia.</w:t>
      </w:r>
    </w:p>
    <w:p w14:paraId="2F6019D4" w14:textId="11CAE59E" w:rsidR="004A1231" w:rsidRPr="00CF1DAB" w:rsidRDefault="004A1231" w:rsidP="0003752F">
      <w:pPr>
        <w:pStyle w:val="Pa14"/>
        <w:spacing w:before="120"/>
        <w:jc w:val="both"/>
        <w:rPr>
          <w:color w:val="000000"/>
          <w:sz w:val="22"/>
          <w:szCs w:val="22"/>
        </w:rPr>
      </w:pPr>
      <w:r w:rsidRPr="00CF1DAB">
        <w:rPr>
          <w:color w:val="000000" w:themeColor="text1"/>
          <w:sz w:val="22"/>
          <w:szCs w:val="22"/>
        </w:rPr>
        <w:t>En el caso del enlace entre el Sistema Eléctrico Peninsular y el Sistema Eléctrico Balear, éste podrá participar en la regulación primaria en la forma que el operador del sistema lo determine, como apoyo a la regulación</w:t>
      </w:r>
      <w:del w:id="39" w:author="Autor">
        <w:r w:rsidRPr="00CF1DAB" w:rsidDel="004A1231">
          <w:rPr>
            <w:color w:val="000000" w:themeColor="text1"/>
            <w:sz w:val="22"/>
            <w:szCs w:val="22"/>
          </w:rPr>
          <w:delText xml:space="preserve"> ofrecida por los generadores</w:delText>
        </w:r>
      </w:del>
      <w:r w:rsidRPr="00CF1DAB">
        <w:rPr>
          <w:color w:val="000000" w:themeColor="text1"/>
          <w:sz w:val="22"/>
          <w:szCs w:val="22"/>
        </w:rPr>
        <w:t>.</w:t>
      </w:r>
    </w:p>
    <w:p w14:paraId="14CBB5CE" w14:textId="018D2CDC" w:rsidR="004A1231" w:rsidRPr="00CF1DAB" w:rsidRDefault="004A1231" w:rsidP="0003752F">
      <w:pPr>
        <w:pStyle w:val="Pa23"/>
        <w:spacing w:before="240"/>
        <w:rPr>
          <w:caps/>
          <w:color w:val="000000"/>
          <w:sz w:val="22"/>
          <w:szCs w:val="22"/>
        </w:rPr>
      </w:pPr>
      <w:r w:rsidRPr="00CF1DAB">
        <w:rPr>
          <w:caps/>
          <w:color w:val="000000"/>
          <w:sz w:val="22"/>
          <w:szCs w:val="22"/>
        </w:rPr>
        <w:t xml:space="preserve">4. </w:t>
      </w:r>
      <w:r w:rsidR="0003752F" w:rsidRPr="00CF1DAB">
        <w:rPr>
          <w:color w:val="000000"/>
          <w:sz w:val="22"/>
          <w:szCs w:val="22"/>
        </w:rPr>
        <w:t>Requisitos de regulación primaria</w:t>
      </w:r>
    </w:p>
    <w:p w14:paraId="55609783" w14:textId="1509565C" w:rsidR="00D44B61" w:rsidRPr="00CF1DAB" w:rsidRDefault="006E5881" w:rsidP="0003752F">
      <w:pPr>
        <w:pStyle w:val="Pa14"/>
        <w:spacing w:before="120"/>
        <w:jc w:val="both"/>
        <w:rPr>
          <w:ins w:id="40" w:author="Autor"/>
          <w:color w:val="000000"/>
          <w:sz w:val="22"/>
          <w:szCs w:val="22"/>
        </w:rPr>
      </w:pPr>
      <w:ins w:id="41" w:author="Autor">
        <w:r w:rsidRPr="00CF1DAB">
          <w:rPr>
            <w:color w:val="000000" w:themeColor="text1"/>
            <w:sz w:val="22"/>
            <w:szCs w:val="22"/>
          </w:rPr>
          <w:t>L</w:t>
        </w:r>
        <w:r w:rsidR="002865AA" w:rsidRPr="00CF1DAB">
          <w:rPr>
            <w:color w:val="000000" w:themeColor="text1"/>
            <w:sz w:val="22"/>
            <w:szCs w:val="22"/>
          </w:rPr>
          <w:t>o</w:t>
        </w:r>
        <w:r w:rsidRPr="00CF1DAB">
          <w:rPr>
            <w:color w:val="000000" w:themeColor="text1"/>
            <w:sz w:val="22"/>
            <w:szCs w:val="22"/>
          </w:rPr>
          <w:t xml:space="preserve">s </w:t>
        </w:r>
        <w:r w:rsidR="0034541D" w:rsidRPr="00CF1DAB">
          <w:rPr>
            <w:color w:val="000000" w:themeColor="text1"/>
            <w:sz w:val="22"/>
            <w:szCs w:val="22"/>
          </w:rPr>
          <w:t>requisitos</w:t>
        </w:r>
        <w:r w:rsidR="00B80287" w:rsidRPr="00CF1DAB">
          <w:rPr>
            <w:color w:val="000000" w:themeColor="text1"/>
            <w:sz w:val="22"/>
            <w:szCs w:val="22"/>
          </w:rPr>
          <w:t>,</w:t>
        </w:r>
        <w:r w:rsidR="0034541D" w:rsidRPr="00CF1DAB">
          <w:rPr>
            <w:color w:val="000000" w:themeColor="text1"/>
            <w:sz w:val="22"/>
            <w:szCs w:val="22"/>
          </w:rPr>
          <w:t xml:space="preserve"> o </w:t>
        </w:r>
        <w:r w:rsidR="00736605" w:rsidRPr="00CF1DAB">
          <w:rPr>
            <w:color w:val="000000" w:themeColor="text1"/>
            <w:sz w:val="22"/>
            <w:szCs w:val="22"/>
          </w:rPr>
          <w:t>capacidades</w:t>
        </w:r>
        <w:r w:rsidRPr="00CF1DAB">
          <w:rPr>
            <w:color w:val="000000" w:themeColor="text1"/>
            <w:sz w:val="22"/>
            <w:szCs w:val="22"/>
          </w:rPr>
          <w:t xml:space="preserve"> técnicas</w:t>
        </w:r>
        <w:r w:rsidR="00B80287" w:rsidRPr="00CF1DAB">
          <w:rPr>
            <w:color w:val="000000" w:themeColor="text1"/>
            <w:sz w:val="22"/>
            <w:szCs w:val="22"/>
          </w:rPr>
          <w:t>,</w:t>
        </w:r>
        <w:r w:rsidRPr="00CF1DAB">
          <w:rPr>
            <w:color w:val="000000" w:themeColor="text1"/>
            <w:sz w:val="22"/>
            <w:szCs w:val="22"/>
          </w:rPr>
          <w:t xml:space="preserve"> </w:t>
        </w:r>
        <w:r w:rsidR="00E32A90" w:rsidRPr="00CF1DAB">
          <w:rPr>
            <w:color w:val="000000" w:themeColor="text1"/>
            <w:sz w:val="22"/>
            <w:szCs w:val="22"/>
          </w:rPr>
          <w:t xml:space="preserve">que debe cumplir </w:t>
        </w:r>
        <w:r w:rsidR="00B80287" w:rsidRPr="00CF1DAB">
          <w:rPr>
            <w:color w:val="000000" w:themeColor="text1"/>
            <w:sz w:val="22"/>
            <w:szCs w:val="22"/>
          </w:rPr>
          <w:t xml:space="preserve">el control potencia-frecuencia de una instalación </w:t>
        </w:r>
        <w:r w:rsidRPr="00CF1DAB">
          <w:rPr>
            <w:color w:val="000000" w:themeColor="text1"/>
            <w:sz w:val="22"/>
            <w:szCs w:val="22"/>
          </w:rPr>
          <w:t>queda</w:t>
        </w:r>
        <w:r w:rsidR="00E534E1" w:rsidRPr="00CF1DAB">
          <w:rPr>
            <w:color w:val="000000" w:themeColor="text1"/>
            <w:sz w:val="22"/>
            <w:szCs w:val="22"/>
          </w:rPr>
          <w:t>n definid</w:t>
        </w:r>
        <w:r w:rsidR="00B80287" w:rsidRPr="00CF1DAB">
          <w:rPr>
            <w:color w:val="000000" w:themeColor="text1"/>
            <w:sz w:val="22"/>
            <w:szCs w:val="22"/>
          </w:rPr>
          <w:t>o</w:t>
        </w:r>
        <w:r w:rsidR="00E534E1" w:rsidRPr="00CF1DAB">
          <w:rPr>
            <w:color w:val="000000" w:themeColor="text1"/>
            <w:sz w:val="22"/>
            <w:szCs w:val="22"/>
          </w:rPr>
          <w:t>s</w:t>
        </w:r>
        <w:r w:rsidRPr="00CF1DAB">
          <w:rPr>
            <w:color w:val="000000" w:themeColor="text1"/>
            <w:sz w:val="22"/>
            <w:szCs w:val="22"/>
          </w:rPr>
          <w:t xml:space="preserve"> en el procedimiento de operación</w:t>
        </w:r>
        <w:r w:rsidR="65CBFF1E" w:rsidRPr="00CF1DAB">
          <w:rPr>
            <w:color w:val="000000" w:themeColor="text1"/>
            <w:sz w:val="22"/>
            <w:szCs w:val="22"/>
          </w:rPr>
          <w:t xml:space="preserve"> 12.2 S</w:t>
        </w:r>
        <w:r w:rsidR="02C22303" w:rsidRPr="00CF1DAB">
          <w:rPr>
            <w:color w:val="000000" w:themeColor="text1"/>
            <w:sz w:val="22"/>
            <w:szCs w:val="22"/>
          </w:rPr>
          <w:t>E</w:t>
        </w:r>
        <w:r w:rsidR="65CBFF1E" w:rsidRPr="00CF1DAB">
          <w:rPr>
            <w:color w:val="000000" w:themeColor="text1"/>
            <w:sz w:val="22"/>
            <w:szCs w:val="22"/>
          </w:rPr>
          <w:t>NP o no</w:t>
        </w:r>
        <w:r w:rsidR="32F312CF" w:rsidRPr="00CF1DAB">
          <w:rPr>
            <w:color w:val="000000" w:themeColor="text1"/>
            <w:sz w:val="22"/>
            <w:szCs w:val="22"/>
          </w:rPr>
          <w:t>r</w:t>
        </w:r>
        <w:r w:rsidR="65CBFF1E" w:rsidRPr="00CF1DAB">
          <w:rPr>
            <w:color w:val="000000" w:themeColor="text1"/>
            <w:sz w:val="22"/>
            <w:szCs w:val="22"/>
          </w:rPr>
          <w:t xml:space="preserve">mativa </w:t>
        </w:r>
        <w:r w:rsidR="0928B967" w:rsidRPr="00CF1DAB">
          <w:rPr>
            <w:color w:val="000000" w:themeColor="text1"/>
            <w:sz w:val="22"/>
            <w:szCs w:val="22"/>
          </w:rPr>
          <w:t>posterior</w:t>
        </w:r>
        <w:r w:rsidR="1B15EBCE" w:rsidRPr="00CF1DAB">
          <w:rPr>
            <w:color w:val="000000" w:themeColor="text1"/>
            <w:sz w:val="22"/>
            <w:szCs w:val="22"/>
          </w:rPr>
          <w:t xml:space="preserve"> </w:t>
        </w:r>
        <w:r w:rsidR="3CA873A1" w:rsidRPr="00CF1DAB">
          <w:rPr>
            <w:color w:val="000000" w:themeColor="text1"/>
            <w:sz w:val="22"/>
            <w:szCs w:val="22"/>
          </w:rPr>
          <w:t>que lo sustituya</w:t>
        </w:r>
        <w:r w:rsidR="65CBFF1E" w:rsidRPr="00CF1DAB">
          <w:rPr>
            <w:color w:val="000000" w:themeColor="text1"/>
            <w:sz w:val="22"/>
            <w:szCs w:val="22"/>
          </w:rPr>
          <w:t>.</w:t>
        </w:r>
      </w:ins>
    </w:p>
    <w:p w14:paraId="73390A8B" w14:textId="5B93B56B" w:rsidR="004A1231" w:rsidRPr="00CF1DAB" w:rsidDel="00736605" w:rsidRDefault="00D44B61" w:rsidP="0003752F">
      <w:pPr>
        <w:pStyle w:val="Pa14"/>
        <w:spacing w:before="120"/>
        <w:jc w:val="both"/>
        <w:rPr>
          <w:ins w:id="42" w:author="Autor"/>
          <w:color w:val="000000" w:themeColor="text1"/>
          <w:sz w:val="22"/>
          <w:szCs w:val="22"/>
        </w:rPr>
      </w:pPr>
      <w:ins w:id="43" w:author="Autor">
        <w:r w:rsidRPr="00CF1DAB">
          <w:rPr>
            <w:color w:val="000000" w:themeColor="text1"/>
            <w:sz w:val="22"/>
            <w:szCs w:val="22"/>
          </w:rPr>
          <w:t>P</w:t>
        </w:r>
        <w:r w:rsidR="009B5F10" w:rsidRPr="00CF1DAB">
          <w:rPr>
            <w:color w:val="000000" w:themeColor="text1"/>
            <w:sz w:val="22"/>
            <w:szCs w:val="22"/>
          </w:rPr>
          <w:t xml:space="preserve">ara </w:t>
        </w:r>
        <w:r w:rsidR="658D4611" w:rsidRPr="00CF1DAB">
          <w:rPr>
            <w:color w:val="000000" w:themeColor="text1"/>
            <w:sz w:val="22"/>
            <w:szCs w:val="22"/>
          </w:rPr>
          <w:t>a</w:t>
        </w:r>
        <w:r w:rsidR="41670834" w:rsidRPr="00CF1DAB">
          <w:rPr>
            <w:color w:val="000000" w:themeColor="text1"/>
            <w:sz w:val="22"/>
            <w:szCs w:val="22"/>
          </w:rPr>
          <w:t>qu</w:t>
        </w:r>
        <w:r w:rsidR="36181116" w:rsidRPr="00CF1DAB">
          <w:rPr>
            <w:color w:val="000000" w:themeColor="text1"/>
            <w:sz w:val="22"/>
            <w:szCs w:val="22"/>
          </w:rPr>
          <w:t>e</w:t>
        </w:r>
        <w:r w:rsidR="16B2589A" w:rsidRPr="00CF1DAB">
          <w:rPr>
            <w:color w:val="000000" w:themeColor="text1"/>
            <w:sz w:val="22"/>
            <w:szCs w:val="22"/>
          </w:rPr>
          <w:t xml:space="preserve">llas </w:t>
        </w:r>
        <w:r w:rsidR="074ED91F" w:rsidRPr="00CF1DAB">
          <w:rPr>
            <w:color w:val="000000" w:themeColor="text1"/>
            <w:sz w:val="22"/>
            <w:szCs w:val="22"/>
          </w:rPr>
          <w:t>instalaciones</w:t>
        </w:r>
        <w:r w:rsidR="24C1FEC7" w:rsidRPr="00CF1DAB">
          <w:rPr>
            <w:color w:val="000000" w:themeColor="text1"/>
            <w:sz w:val="22"/>
            <w:szCs w:val="22"/>
          </w:rPr>
          <w:t xml:space="preserve"> síncronas </w:t>
        </w:r>
        <w:r w:rsidR="10666AE9" w:rsidRPr="00CF1DAB">
          <w:rPr>
            <w:color w:val="000000" w:themeColor="text1"/>
            <w:sz w:val="22"/>
            <w:szCs w:val="22"/>
          </w:rPr>
          <w:t>a la</w:t>
        </w:r>
        <w:r w:rsidR="578CEB8D" w:rsidRPr="00CF1DAB">
          <w:rPr>
            <w:color w:val="000000" w:themeColor="text1"/>
            <w:sz w:val="22"/>
            <w:szCs w:val="22"/>
          </w:rPr>
          <w:t>s</w:t>
        </w:r>
      </w:ins>
      <w:r w:rsidR="6D6F7A67" w:rsidRPr="00CF1DAB">
        <w:rPr>
          <w:color w:val="000000" w:themeColor="text1"/>
          <w:sz w:val="22"/>
          <w:szCs w:val="22"/>
        </w:rPr>
        <w:t xml:space="preserve"> </w:t>
      </w:r>
      <w:ins w:id="44" w:author="Autor">
        <w:r w:rsidR="5C3D3FE4" w:rsidRPr="00CF1DAB">
          <w:rPr>
            <w:color w:val="000000" w:themeColor="text1"/>
            <w:sz w:val="22"/>
            <w:szCs w:val="22"/>
          </w:rPr>
          <w:t>q</w:t>
        </w:r>
        <w:r w:rsidR="2D86A795" w:rsidRPr="00CF1DAB">
          <w:rPr>
            <w:color w:val="000000" w:themeColor="text1"/>
            <w:sz w:val="22"/>
            <w:szCs w:val="22"/>
          </w:rPr>
          <w:t xml:space="preserve">ue </w:t>
        </w:r>
        <w:r w:rsidR="16B2589A" w:rsidRPr="00CF1DAB">
          <w:rPr>
            <w:color w:val="000000" w:themeColor="text1"/>
            <w:sz w:val="22"/>
            <w:szCs w:val="22"/>
          </w:rPr>
          <w:t>no le</w:t>
        </w:r>
        <w:r w:rsidR="14B12830" w:rsidRPr="00CF1DAB">
          <w:rPr>
            <w:color w:val="000000" w:themeColor="text1"/>
            <w:sz w:val="22"/>
            <w:szCs w:val="22"/>
          </w:rPr>
          <w:t>s</w:t>
        </w:r>
        <w:r w:rsidR="16B2589A" w:rsidRPr="00CF1DAB">
          <w:rPr>
            <w:color w:val="000000" w:themeColor="text1"/>
            <w:sz w:val="22"/>
            <w:szCs w:val="22"/>
          </w:rPr>
          <w:t xml:space="preserve"> </w:t>
        </w:r>
      </w:ins>
      <w:r w:rsidR="003F0FED" w:rsidRPr="00CF1DAB">
        <w:rPr>
          <w:color w:val="000000" w:themeColor="text1"/>
          <w:sz w:val="22"/>
          <w:szCs w:val="22"/>
        </w:rPr>
        <w:t>sea</w:t>
      </w:r>
      <w:ins w:id="45" w:author="Autor">
        <w:r w:rsidR="16B2589A" w:rsidRPr="00CF1DAB">
          <w:rPr>
            <w:color w:val="000000" w:themeColor="text1"/>
            <w:sz w:val="22"/>
            <w:szCs w:val="22"/>
          </w:rPr>
          <w:t xml:space="preserve"> de aplicación</w:t>
        </w:r>
        <w:r w:rsidR="000BED66" w:rsidRPr="00CF1DAB">
          <w:rPr>
            <w:color w:val="000000" w:themeColor="text1"/>
            <w:sz w:val="22"/>
            <w:szCs w:val="22"/>
          </w:rPr>
          <w:t xml:space="preserve"> dicha normativa</w:t>
        </w:r>
        <w:r w:rsidRPr="00CF1DAB">
          <w:rPr>
            <w:color w:val="000000" w:themeColor="text1"/>
            <w:sz w:val="22"/>
            <w:szCs w:val="22"/>
          </w:rPr>
          <w:t xml:space="preserve">, </w:t>
        </w:r>
      </w:ins>
      <w:del w:id="46" w:author="Autor">
        <w:r w:rsidRPr="00CF1DAB" w:rsidDel="00D44B61">
          <w:rPr>
            <w:color w:val="000000" w:themeColor="text1"/>
            <w:sz w:val="22"/>
            <w:szCs w:val="22"/>
          </w:rPr>
          <w:delText>L</w:delText>
        </w:r>
      </w:del>
      <w:ins w:id="47" w:author="Autor">
        <w:r w:rsidR="7D55B7C8" w:rsidRPr="00CF1DAB">
          <w:rPr>
            <w:color w:val="000000" w:themeColor="text1"/>
            <w:sz w:val="22"/>
            <w:szCs w:val="22"/>
          </w:rPr>
          <w:t>l</w:t>
        </w:r>
      </w:ins>
      <w:r w:rsidR="004A1231" w:rsidRPr="00CF1DAB">
        <w:rPr>
          <w:color w:val="000000" w:themeColor="text1"/>
          <w:sz w:val="22"/>
          <w:szCs w:val="22"/>
        </w:rPr>
        <w:t>a regulación primaria de l</w:t>
      </w:r>
      <w:ins w:id="48" w:author="Autor">
        <w:r w:rsidR="008B3E3C" w:rsidRPr="00CF1DAB">
          <w:rPr>
            <w:color w:val="000000" w:themeColor="text1"/>
            <w:sz w:val="22"/>
            <w:szCs w:val="22"/>
          </w:rPr>
          <w:t xml:space="preserve">as instalaciones </w:t>
        </w:r>
      </w:ins>
      <w:del w:id="49" w:author="Autor">
        <w:r w:rsidRPr="00CF1DAB" w:rsidDel="004A1231">
          <w:rPr>
            <w:color w:val="000000" w:themeColor="text1"/>
            <w:sz w:val="22"/>
            <w:szCs w:val="22"/>
          </w:rPr>
          <w:delText xml:space="preserve">os grupos generadores </w:delText>
        </w:r>
      </w:del>
      <w:r w:rsidR="008B3E3C" w:rsidRPr="00CF1DAB">
        <w:rPr>
          <w:rFonts w:eastAsia="Arial"/>
          <w:sz w:val="22"/>
          <w:szCs w:val="22"/>
        </w:rPr>
        <w:t xml:space="preserve">cumplirá </w:t>
      </w:r>
      <w:ins w:id="50" w:author="Autor">
        <w:r w:rsidR="008B3E3C" w:rsidRPr="00CF1DAB">
          <w:rPr>
            <w:rFonts w:eastAsia="Arial"/>
            <w:sz w:val="22"/>
            <w:szCs w:val="22"/>
          </w:rPr>
          <w:t>con lo siguiente</w:t>
        </w:r>
        <w:r w:rsidR="2118CE5E" w:rsidRPr="00CF1DAB">
          <w:rPr>
            <w:rFonts w:eastAsia="Arial"/>
            <w:sz w:val="22"/>
            <w:szCs w:val="22"/>
          </w:rPr>
          <w:t>:</w:t>
        </w:r>
        <w:r w:rsidR="2118CE5E" w:rsidRPr="00CF1DAB">
          <w:rPr>
            <w:color w:val="000000" w:themeColor="text1"/>
            <w:sz w:val="22"/>
            <w:szCs w:val="22"/>
          </w:rPr>
          <w:t xml:space="preserve"> </w:t>
        </w:r>
      </w:ins>
    </w:p>
    <w:p w14:paraId="495BCA7E" w14:textId="59480659" w:rsidR="004A1231" w:rsidRPr="00CF1DAB" w:rsidDel="00736605" w:rsidRDefault="004A1231" w:rsidP="0003752F">
      <w:pPr>
        <w:pStyle w:val="Default"/>
        <w:rPr>
          <w:ins w:id="51" w:author="Autor"/>
          <w:rFonts w:eastAsia="Calibri"/>
          <w:color w:val="000000" w:themeColor="text1"/>
          <w:sz w:val="22"/>
          <w:szCs w:val="22"/>
        </w:rPr>
      </w:pPr>
    </w:p>
    <w:p w14:paraId="0684C342" w14:textId="39598A12" w:rsidR="004A1231" w:rsidRPr="00CF1DAB" w:rsidDel="00736605" w:rsidRDefault="0044119E" w:rsidP="0003752F">
      <w:pPr>
        <w:pStyle w:val="Pa14"/>
        <w:numPr>
          <w:ilvl w:val="0"/>
          <w:numId w:val="7"/>
        </w:numPr>
        <w:spacing w:before="120"/>
        <w:jc w:val="both"/>
        <w:rPr>
          <w:ins w:id="52" w:author="Autor"/>
          <w:rFonts w:eastAsia="Arial"/>
          <w:color w:val="000000" w:themeColor="text1"/>
          <w:sz w:val="22"/>
          <w:szCs w:val="22"/>
        </w:rPr>
      </w:pPr>
      <w:ins w:id="53" w:author="Autor">
        <w:r w:rsidRPr="00CF1DAB">
          <w:rPr>
            <w:rFonts w:eastAsia="Arial"/>
            <w:color w:val="000000" w:themeColor="text1"/>
            <w:sz w:val="22"/>
            <w:szCs w:val="22"/>
          </w:rPr>
          <w:t>Permitirá</w:t>
        </w:r>
        <w:r w:rsidR="00B92778" w:rsidRPr="00CF1DAB">
          <w:rPr>
            <w:rFonts w:eastAsia="Arial"/>
            <w:color w:val="000000" w:themeColor="text1"/>
            <w:sz w:val="22"/>
            <w:szCs w:val="22"/>
          </w:rPr>
          <w:t xml:space="preserve"> </w:t>
        </w:r>
        <w:r w:rsidR="0AE9D06E" w:rsidRPr="00CF1DAB">
          <w:rPr>
            <w:rFonts w:eastAsia="Arial"/>
            <w:color w:val="000000" w:themeColor="text1"/>
            <w:sz w:val="22"/>
            <w:szCs w:val="22"/>
          </w:rPr>
          <w:t xml:space="preserve">establecer un estatismo en su regulador </w:t>
        </w:r>
        <w:r w:rsidR="00B92778" w:rsidRPr="00CF1DAB">
          <w:rPr>
            <w:rFonts w:eastAsia="Arial"/>
            <w:color w:val="000000" w:themeColor="text1"/>
            <w:sz w:val="22"/>
            <w:szCs w:val="22"/>
          </w:rPr>
          <w:t xml:space="preserve">de velocidad </w:t>
        </w:r>
        <w:r w:rsidR="00AD5608" w:rsidRPr="00CF1DAB">
          <w:rPr>
            <w:rFonts w:eastAsia="Arial"/>
            <w:color w:val="000000" w:themeColor="text1"/>
            <w:sz w:val="22"/>
            <w:szCs w:val="22"/>
          </w:rPr>
          <w:t xml:space="preserve">de </w:t>
        </w:r>
        <w:r w:rsidR="0AE9D06E" w:rsidRPr="00CF1DAB">
          <w:rPr>
            <w:rFonts w:eastAsia="Arial"/>
            <w:color w:val="000000" w:themeColor="text1"/>
            <w:sz w:val="22"/>
            <w:szCs w:val="22"/>
          </w:rPr>
          <w:t>entre el 2</w:t>
        </w:r>
        <w:r w:rsidR="009E6882" w:rsidRPr="00CF1DAB">
          <w:rPr>
            <w:rFonts w:eastAsia="Arial"/>
            <w:color w:val="000000" w:themeColor="text1"/>
            <w:sz w:val="22"/>
            <w:szCs w:val="22"/>
          </w:rPr>
          <w:t xml:space="preserve"> %</w:t>
        </w:r>
        <w:r w:rsidR="0AE9D06E" w:rsidRPr="00CF1DAB">
          <w:rPr>
            <w:rFonts w:eastAsia="Arial"/>
            <w:color w:val="000000" w:themeColor="text1"/>
            <w:sz w:val="22"/>
            <w:szCs w:val="22"/>
          </w:rPr>
          <w:t xml:space="preserve"> y el 5</w:t>
        </w:r>
        <w:r w:rsidR="009E6882" w:rsidRPr="00CF1DAB">
          <w:rPr>
            <w:rFonts w:eastAsia="Arial"/>
            <w:color w:val="000000" w:themeColor="text1"/>
            <w:sz w:val="22"/>
            <w:szCs w:val="22"/>
          </w:rPr>
          <w:t xml:space="preserve"> </w:t>
        </w:r>
        <w:r w:rsidR="0AE9D06E" w:rsidRPr="00CF1DAB">
          <w:rPr>
            <w:rFonts w:eastAsia="Arial"/>
            <w:color w:val="000000" w:themeColor="text1"/>
            <w:sz w:val="22"/>
            <w:szCs w:val="22"/>
          </w:rPr>
          <w:t>%.</w:t>
        </w:r>
        <w:del w:id="54" w:author="Autor">
          <w:r w:rsidR="0AE9D06E" w:rsidRPr="00CF1DAB" w:rsidDel="009E6882">
            <w:rPr>
              <w:rFonts w:eastAsia="Arial"/>
              <w:color w:val="000000" w:themeColor="text1"/>
              <w:sz w:val="22"/>
              <w:szCs w:val="22"/>
            </w:rPr>
            <w:delText xml:space="preserve"> </w:delText>
          </w:r>
        </w:del>
      </w:ins>
    </w:p>
    <w:p w14:paraId="7EDD1C55" w14:textId="3F56C84A" w:rsidR="004A1231" w:rsidRPr="00CF1DAB" w:rsidDel="00736605" w:rsidRDefault="008B3E3C" w:rsidP="0003752F">
      <w:pPr>
        <w:pStyle w:val="Pa14"/>
        <w:numPr>
          <w:ilvl w:val="0"/>
          <w:numId w:val="7"/>
        </w:numPr>
        <w:spacing w:before="120"/>
        <w:jc w:val="both"/>
        <w:rPr>
          <w:ins w:id="55" w:author="Autor"/>
          <w:rFonts w:eastAsia="Arial"/>
          <w:color w:val="000000" w:themeColor="text1"/>
          <w:sz w:val="22"/>
          <w:szCs w:val="22"/>
        </w:rPr>
      </w:pPr>
      <w:ins w:id="56" w:author="Autor">
        <w:r w:rsidRPr="00CF1DAB">
          <w:rPr>
            <w:rFonts w:eastAsia="Arial"/>
            <w:sz w:val="22"/>
            <w:szCs w:val="22"/>
          </w:rPr>
          <w:t>L</w:t>
        </w:r>
        <w:r w:rsidR="0AE9D06E" w:rsidRPr="00CF1DAB">
          <w:rPr>
            <w:rFonts w:eastAsia="Arial"/>
            <w:color w:val="000000" w:themeColor="text1"/>
            <w:sz w:val="22"/>
            <w:szCs w:val="22"/>
          </w:rPr>
          <w:t xml:space="preserve">a insensibilidad de los reguladores de </w:t>
        </w:r>
        <w:r w:rsidR="00AD5608" w:rsidRPr="00CF1DAB">
          <w:rPr>
            <w:rFonts w:eastAsia="Arial"/>
            <w:color w:val="000000" w:themeColor="text1"/>
            <w:sz w:val="22"/>
            <w:szCs w:val="22"/>
          </w:rPr>
          <w:t>velocidad</w:t>
        </w:r>
        <w:r w:rsidR="0AE9D06E" w:rsidRPr="00CF1DAB">
          <w:rPr>
            <w:rFonts w:eastAsia="Arial"/>
            <w:color w:val="000000" w:themeColor="text1"/>
            <w:sz w:val="22"/>
            <w:szCs w:val="22"/>
          </w:rPr>
          <w:t xml:space="preserve"> debe ser inferior a + 30 mHz.</w:t>
        </w:r>
      </w:ins>
    </w:p>
    <w:p w14:paraId="5B3679EF" w14:textId="77777777" w:rsidR="00D61B9F" w:rsidRPr="00CF1DAB" w:rsidRDefault="0AE9D06E" w:rsidP="0003752F">
      <w:pPr>
        <w:pStyle w:val="Pa14"/>
        <w:numPr>
          <w:ilvl w:val="0"/>
          <w:numId w:val="7"/>
        </w:numPr>
        <w:spacing w:before="120"/>
        <w:jc w:val="both"/>
        <w:rPr>
          <w:ins w:id="57" w:author="Autor"/>
          <w:rFonts w:eastAsia="Arial"/>
          <w:color w:val="000000" w:themeColor="text1"/>
          <w:sz w:val="22"/>
          <w:szCs w:val="22"/>
        </w:rPr>
      </w:pPr>
      <w:del w:id="58" w:author="Autor">
        <w:r w:rsidRPr="00CF1DAB" w:rsidDel="0AE9D06E">
          <w:rPr>
            <w:rFonts w:eastAsia="Arial"/>
            <w:strike/>
            <w:sz w:val="22"/>
            <w:szCs w:val="22"/>
          </w:rPr>
          <w:delText xml:space="preserve"> y </w:delText>
        </w:r>
        <w:r w:rsidRPr="00CF1DAB" w:rsidDel="0AE9D06E">
          <w:rPr>
            <w:rFonts w:eastAsia="Arial"/>
            <w:sz w:val="22"/>
            <w:szCs w:val="22"/>
          </w:rPr>
          <w:delText>L</w:delText>
        </w:r>
        <w:r w:rsidRPr="00CF1DAB" w:rsidDel="0AE9D06E">
          <w:rPr>
            <w:rFonts w:eastAsia="Arial"/>
            <w:strike/>
            <w:sz w:val="22"/>
            <w:szCs w:val="22"/>
          </w:rPr>
          <w:delText>l</w:delText>
        </w:r>
      </w:del>
      <w:ins w:id="59" w:author="Autor">
        <w:r w:rsidR="00DE686F" w:rsidRPr="00CF1DAB">
          <w:rPr>
            <w:rFonts w:eastAsia="Arial"/>
            <w:sz w:val="22"/>
            <w:szCs w:val="22"/>
          </w:rPr>
          <w:t>L</w:t>
        </w:r>
        <w:r w:rsidR="00DE686F" w:rsidRPr="00CF1DAB">
          <w:rPr>
            <w:rFonts w:eastAsia="Arial"/>
            <w:color w:val="000000" w:themeColor="text1"/>
            <w:sz w:val="22"/>
            <w:szCs w:val="22"/>
          </w:rPr>
          <w:t>a</w:t>
        </w:r>
      </w:ins>
      <w:del w:id="60" w:author="Autor">
        <w:r w:rsidRPr="00CF1DAB" w:rsidDel="0AE9D06E">
          <w:rPr>
            <w:rFonts w:eastAsia="Arial"/>
            <w:color w:val="000000" w:themeColor="text1"/>
            <w:sz w:val="22"/>
            <w:szCs w:val="22"/>
          </w:rPr>
          <w:delText>a</w:delText>
        </w:r>
      </w:del>
      <w:ins w:id="61" w:author="Autor">
        <w:r w:rsidRPr="00CF1DAB">
          <w:rPr>
            <w:rFonts w:eastAsia="Arial"/>
            <w:color w:val="000000" w:themeColor="text1"/>
            <w:sz w:val="22"/>
            <w:szCs w:val="22"/>
          </w:rPr>
          <w:t xml:space="preserve"> banda muerta voluntaria </w:t>
        </w:r>
      </w:ins>
      <w:del w:id="62" w:author="Autor">
        <w:r w:rsidRPr="00CF1DAB" w:rsidDel="0AE9D06E">
          <w:rPr>
            <w:rFonts w:eastAsia="Arial"/>
            <w:sz w:val="22"/>
            <w:szCs w:val="22"/>
          </w:rPr>
          <w:delText>debe ser</w:delText>
        </w:r>
        <w:r w:rsidRPr="00CF1DAB" w:rsidDel="0AE9D06E">
          <w:rPr>
            <w:rFonts w:eastAsia="Arial"/>
            <w:color w:val="D13438"/>
            <w:sz w:val="22"/>
            <w:szCs w:val="22"/>
            <w:u w:val="single"/>
          </w:rPr>
          <w:delText xml:space="preserve"> </w:delText>
        </w:r>
      </w:del>
      <w:ins w:id="63" w:author="Autor">
        <w:r w:rsidR="00DE686F" w:rsidRPr="00CF1DAB">
          <w:rPr>
            <w:rFonts w:eastAsia="Arial"/>
            <w:sz w:val="22"/>
            <w:szCs w:val="22"/>
          </w:rPr>
          <w:t>debe ser</w:t>
        </w:r>
        <w:r w:rsidR="00DE686F" w:rsidRPr="00CF1DAB">
          <w:rPr>
            <w:rFonts w:eastAsia="Arial"/>
            <w:color w:val="000000" w:themeColor="text1"/>
            <w:sz w:val="22"/>
            <w:szCs w:val="22"/>
          </w:rPr>
          <w:t xml:space="preserve"> </w:t>
        </w:r>
        <w:r w:rsidRPr="00CF1DAB">
          <w:rPr>
            <w:rFonts w:eastAsia="Arial"/>
            <w:color w:val="000000" w:themeColor="text1"/>
            <w:sz w:val="22"/>
            <w:szCs w:val="22"/>
          </w:rPr>
          <w:t>nula.</w:t>
        </w:r>
      </w:ins>
      <w:del w:id="64" w:author="Autor">
        <w:r w:rsidRPr="00CF1DAB" w:rsidDel="00DE686F">
          <w:rPr>
            <w:rFonts w:eastAsia="Arial"/>
            <w:strike/>
            <w:sz w:val="22"/>
            <w:szCs w:val="22"/>
          </w:rPr>
          <w:delText xml:space="preserve"> </w:delText>
        </w:r>
      </w:del>
      <w:ins w:id="65" w:author="Autor">
        <w:r w:rsidR="00DE686F" w:rsidRPr="00CF1DAB">
          <w:rPr>
            <w:rFonts w:eastAsia="Arial"/>
            <w:sz w:val="22"/>
            <w:szCs w:val="22"/>
          </w:rPr>
          <w:t xml:space="preserve"> </w:t>
        </w:r>
      </w:ins>
    </w:p>
    <w:p w14:paraId="43FFF159" w14:textId="42C110C7" w:rsidR="004A1231" w:rsidRPr="00CF1DAB" w:rsidDel="00736605" w:rsidRDefault="00DE686F" w:rsidP="0003752F">
      <w:pPr>
        <w:pStyle w:val="Pa14"/>
        <w:spacing w:before="120"/>
        <w:ind w:left="720"/>
        <w:jc w:val="both"/>
        <w:rPr>
          <w:ins w:id="66" w:author="Autor"/>
          <w:rFonts w:eastAsia="Arial"/>
          <w:color w:val="000000" w:themeColor="text1"/>
          <w:sz w:val="22"/>
          <w:szCs w:val="22"/>
        </w:rPr>
      </w:pPr>
      <w:ins w:id="67" w:author="Autor">
        <w:r w:rsidRPr="00CF1DAB">
          <w:rPr>
            <w:rFonts w:eastAsia="Arial"/>
            <w:sz w:val="22"/>
            <w:szCs w:val="22"/>
          </w:rPr>
          <w:t>No obstante</w:t>
        </w:r>
        <w:r w:rsidR="0AE9D06E" w:rsidRPr="00CF1DAB">
          <w:rPr>
            <w:rFonts w:eastAsia="Arial"/>
            <w:color w:val="000000" w:themeColor="text1"/>
            <w:sz w:val="22"/>
            <w:szCs w:val="22"/>
          </w:rPr>
          <w:t>, se admit</w:t>
        </w:r>
        <w:r w:rsidR="000A3EDD" w:rsidRPr="00CF1DAB">
          <w:rPr>
            <w:rFonts w:eastAsia="Arial"/>
            <w:color w:val="000000" w:themeColor="text1"/>
            <w:sz w:val="22"/>
            <w:szCs w:val="22"/>
          </w:rPr>
          <w:t>irá,</w:t>
        </w:r>
        <w:r w:rsidR="0AE9D06E" w:rsidRPr="00CF1DAB">
          <w:rPr>
            <w:rFonts w:eastAsia="Arial"/>
            <w:color w:val="000000" w:themeColor="text1"/>
            <w:sz w:val="22"/>
            <w:szCs w:val="22"/>
          </w:rPr>
          <w:t xml:space="preserve"> para instalaciones </w:t>
        </w:r>
        <w:r w:rsidR="0AE9D06E" w:rsidRPr="00CF1DAB">
          <w:rPr>
            <w:rFonts w:eastAsia="Arial"/>
            <w:sz w:val="22"/>
            <w:szCs w:val="22"/>
          </w:rPr>
          <w:t xml:space="preserve">con </w:t>
        </w:r>
        <w:r w:rsidRPr="00CF1DAB">
          <w:rPr>
            <w:rFonts w:eastAsia="Arial"/>
            <w:sz w:val="22"/>
            <w:szCs w:val="22"/>
          </w:rPr>
          <w:t xml:space="preserve">puesta en servicio </w:t>
        </w:r>
        <w:r w:rsidR="0AE9D06E" w:rsidRPr="00CF1DAB">
          <w:rPr>
            <w:rFonts w:eastAsia="Arial"/>
            <w:color w:val="000000" w:themeColor="text1"/>
            <w:sz w:val="22"/>
            <w:szCs w:val="22"/>
          </w:rPr>
          <w:t>anterior</w:t>
        </w:r>
        <w:r w:rsidRPr="00CF1DAB">
          <w:rPr>
            <w:rFonts w:eastAsia="Arial"/>
            <w:sz w:val="22"/>
            <w:szCs w:val="22"/>
          </w:rPr>
          <w:t xml:space="preserve">idad a </w:t>
        </w:r>
        <w:r w:rsidR="0AE9D06E" w:rsidRPr="00CF1DAB">
          <w:rPr>
            <w:rFonts w:eastAsia="Arial"/>
            <w:color w:val="000000" w:themeColor="text1"/>
            <w:sz w:val="22"/>
            <w:szCs w:val="22"/>
          </w:rPr>
          <w:t xml:space="preserve">abril </w:t>
        </w:r>
        <w:r w:rsidR="00B20381" w:rsidRPr="00CF1DAB">
          <w:rPr>
            <w:rFonts w:eastAsia="Arial"/>
            <w:color w:val="000000" w:themeColor="text1"/>
            <w:sz w:val="22"/>
            <w:szCs w:val="22"/>
          </w:rPr>
          <w:t xml:space="preserve">de </w:t>
        </w:r>
        <w:r w:rsidR="0AE9D06E" w:rsidRPr="00CF1DAB">
          <w:rPr>
            <w:rFonts w:eastAsia="Arial"/>
            <w:color w:val="000000" w:themeColor="text1"/>
            <w:sz w:val="22"/>
            <w:szCs w:val="22"/>
          </w:rPr>
          <w:t>2006</w:t>
        </w:r>
        <w:r w:rsidR="00B87CB0" w:rsidRPr="00CF1DAB">
          <w:rPr>
            <w:rFonts w:eastAsia="Arial"/>
            <w:color w:val="000000" w:themeColor="text1"/>
            <w:sz w:val="22"/>
            <w:szCs w:val="22"/>
          </w:rPr>
          <w:t>,</w:t>
        </w:r>
        <w:r w:rsidR="0AE9D06E" w:rsidRPr="00CF1DAB">
          <w:rPr>
            <w:rFonts w:eastAsia="Arial"/>
            <w:color w:val="000000" w:themeColor="text1"/>
            <w:sz w:val="22"/>
            <w:szCs w:val="22"/>
          </w:rPr>
          <w:t xml:space="preserve"> estatismos </w:t>
        </w:r>
        <w:r w:rsidR="00B87CB0" w:rsidRPr="00CF1DAB">
          <w:rPr>
            <w:rFonts w:eastAsia="Arial"/>
            <w:color w:val="000000" w:themeColor="text1"/>
            <w:sz w:val="22"/>
            <w:szCs w:val="22"/>
          </w:rPr>
          <w:t xml:space="preserve">de </w:t>
        </w:r>
        <w:r w:rsidR="0AE9D06E" w:rsidRPr="00CF1DAB">
          <w:rPr>
            <w:rFonts w:eastAsia="Arial"/>
            <w:color w:val="000000" w:themeColor="text1"/>
            <w:sz w:val="22"/>
            <w:szCs w:val="22"/>
          </w:rPr>
          <w:t>hasta el 7% y bandas muertas superiores a + 30 mHz</w:t>
        </w:r>
        <w:r w:rsidR="00B87CB0" w:rsidRPr="00CF1DAB">
          <w:rPr>
            <w:rFonts w:eastAsia="Arial"/>
            <w:color w:val="000000" w:themeColor="text1"/>
            <w:sz w:val="22"/>
            <w:szCs w:val="22"/>
          </w:rPr>
          <w:t>,</w:t>
        </w:r>
        <w:r w:rsidR="0AE9D06E" w:rsidRPr="00CF1DAB">
          <w:rPr>
            <w:rFonts w:eastAsia="Arial"/>
            <w:color w:val="000000" w:themeColor="text1"/>
            <w:sz w:val="22"/>
            <w:szCs w:val="22"/>
          </w:rPr>
          <w:t xml:space="preserve"> en aquellos generadores que no tuvieran la capacidad técnica para ser adaptados </w:t>
        </w:r>
        <w:r w:rsidR="00085E2C" w:rsidRPr="00CF1DAB">
          <w:rPr>
            <w:rFonts w:eastAsia="Arial"/>
            <w:color w:val="000000" w:themeColor="text1"/>
            <w:sz w:val="22"/>
            <w:szCs w:val="22"/>
          </w:rPr>
          <w:t xml:space="preserve">a </w:t>
        </w:r>
        <w:r w:rsidR="0AE9D06E" w:rsidRPr="00CF1DAB">
          <w:rPr>
            <w:rFonts w:eastAsia="Arial"/>
            <w:color w:val="000000" w:themeColor="text1"/>
            <w:sz w:val="22"/>
            <w:szCs w:val="22"/>
          </w:rPr>
          <w:t xml:space="preserve">los requerimientos </w:t>
        </w:r>
        <w:r w:rsidR="00DB508A" w:rsidRPr="00CF1DAB">
          <w:rPr>
            <w:rFonts w:eastAsia="Arial"/>
            <w:color w:val="000000" w:themeColor="text1"/>
            <w:sz w:val="22"/>
            <w:szCs w:val="22"/>
          </w:rPr>
          <w:t xml:space="preserve">de este </w:t>
        </w:r>
        <w:r w:rsidR="00D17BF5" w:rsidRPr="00CF1DAB">
          <w:rPr>
            <w:rFonts w:eastAsia="Arial"/>
            <w:color w:val="000000" w:themeColor="text1"/>
            <w:sz w:val="22"/>
            <w:szCs w:val="22"/>
          </w:rPr>
          <w:t>procedimiento.</w:t>
        </w:r>
        <w:r w:rsidR="0AE9D06E" w:rsidRPr="00CF1DAB">
          <w:rPr>
            <w:rFonts w:eastAsia="Arial"/>
            <w:sz w:val="22"/>
            <w:szCs w:val="22"/>
          </w:rPr>
          <w:t xml:space="preserve"> </w:t>
        </w:r>
        <w:r w:rsidR="00D26BED" w:rsidRPr="00CF1DAB">
          <w:rPr>
            <w:rFonts w:eastAsia="Arial"/>
            <w:sz w:val="22"/>
            <w:szCs w:val="22"/>
          </w:rPr>
          <w:t>Sin embargo</w:t>
        </w:r>
        <w:r w:rsidR="008B3E3C" w:rsidRPr="00CF1DAB">
          <w:rPr>
            <w:rFonts w:eastAsia="Arial"/>
            <w:sz w:val="22"/>
            <w:szCs w:val="22"/>
          </w:rPr>
          <w:t xml:space="preserve">, dichas bandas muertas no podrán superar el valor declarado al </w:t>
        </w:r>
        <w:r w:rsidR="00754965" w:rsidRPr="00CF1DAB">
          <w:rPr>
            <w:rFonts w:eastAsia="Arial"/>
            <w:sz w:val="22"/>
            <w:szCs w:val="22"/>
          </w:rPr>
          <w:t>o</w:t>
        </w:r>
        <w:r w:rsidR="008B3E3C" w:rsidRPr="00CF1DAB">
          <w:rPr>
            <w:rFonts w:eastAsia="Arial"/>
            <w:sz w:val="22"/>
            <w:szCs w:val="22"/>
          </w:rPr>
          <w:t xml:space="preserve">perador del </w:t>
        </w:r>
        <w:r w:rsidR="00754965" w:rsidRPr="00CF1DAB">
          <w:rPr>
            <w:rFonts w:eastAsia="Arial"/>
            <w:sz w:val="22"/>
            <w:szCs w:val="22"/>
          </w:rPr>
          <w:t>s</w:t>
        </w:r>
        <w:r w:rsidR="008B3E3C" w:rsidRPr="00CF1DAB">
          <w:rPr>
            <w:rFonts w:eastAsia="Arial"/>
            <w:sz w:val="22"/>
            <w:szCs w:val="22"/>
          </w:rPr>
          <w:t>istema como información estructural con anterioridad a la fecha de abril de 2006.</w:t>
        </w:r>
      </w:ins>
    </w:p>
    <w:p w14:paraId="69124D37" w14:textId="6CB62613" w:rsidR="54C2B514" w:rsidRPr="00CF1DAB" w:rsidRDefault="54C2B514" w:rsidP="0003752F">
      <w:pPr>
        <w:pStyle w:val="Default"/>
        <w:rPr>
          <w:del w:id="68" w:author="Autor"/>
          <w:rFonts w:eastAsia="Calibri"/>
          <w:color w:val="000000" w:themeColor="text1"/>
          <w:sz w:val="22"/>
          <w:szCs w:val="22"/>
        </w:rPr>
      </w:pPr>
    </w:p>
    <w:p w14:paraId="3CD7653A" w14:textId="1B7B7AFF" w:rsidR="002E7456" w:rsidRPr="00CF1DAB" w:rsidRDefault="700FBC83" w:rsidP="0003752F">
      <w:pPr>
        <w:pStyle w:val="Default"/>
        <w:spacing w:before="240"/>
        <w:jc w:val="both"/>
        <w:rPr>
          <w:ins w:id="69" w:author="Autor"/>
          <w:color w:val="auto"/>
          <w:sz w:val="22"/>
          <w:szCs w:val="22"/>
        </w:rPr>
      </w:pPr>
      <w:proofErr w:type="gramStart"/>
      <w:ins w:id="70" w:author="Autor">
        <w:r w:rsidRPr="00CF1DAB">
          <w:rPr>
            <w:rFonts w:eastAsia="Arial"/>
            <w:color w:val="auto"/>
            <w:sz w:val="22"/>
            <w:szCs w:val="22"/>
          </w:rPr>
          <w:t>Además</w:t>
        </w:r>
        <w:proofErr w:type="gramEnd"/>
        <w:r w:rsidRPr="00CF1DAB">
          <w:rPr>
            <w:rFonts w:eastAsia="Arial"/>
            <w:color w:val="auto"/>
            <w:sz w:val="22"/>
            <w:szCs w:val="22"/>
          </w:rPr>
          <w:t xml:space="preserve"> en ningún momento de la vida útil de la instalación del generador, la velocidad de respuesta del regulador de velocidad</w:t>
        </w:r>
        <w:r w:rsidR="209FDE22" w:rsidRPr="00CF1DAB">
          <w:rPr>
            <w:rFonts w:eastAsia="Arial"/>
            <w:color w:val="auto"/>
            <w:sz w:val="22"/>
            <w:szCs w:val="22"/>
          </w:rPr>
          <w:t>, será peor</w:t>
        </w:r>
        <w:r w:rsidR="00EC1C46" w:rsidRPr="00CF1DAB">
          <w:rPr>
            <w:rFonts w:eastAsia="Arial"/>
            <w:color w:val="auto"/>
            <w:sz w:val="22"/>
            <w:szCs w:val="22"/>
          </w:rPr>
          <w:t xml:space="preserve"> que</w:t>
        </w:r>
        <w:r w:rsidR="209FDE22" w:rsidRPr="00CF1DAB">
          <w:rPr>
            <w:rFonts w:eastAsia="Arial"/>
            <w:color w:val="auto"/>
            <w:sz w:val="22"/>
            <w:szCs w:val="22"/>
          </w:rPr>
          <w:t xml:space="preserve"> la</w:t>
        </w:r>
        <w:r w:rsidR="00EC1C46" w:rsidRPr="00CF1DAB">
          <w:rPr>
            <w:rFonts w:eastAsia="Arial"/>
            <w:color w:val="auto"/>
            <w:sz w:val="22"/>
            <w:szCs w:val="22"/>
          </w:rPr>
          <w:t xml:space="preserve"> </w:t>
        </w:r>
        <w:r w:rsidRPr="00CF1DAB">
          <w:rPr>
            <w:rFonts w:eastAsia="Arial"/>
            <w:color w:val="auto"/>
            <w:sz w:val="22"/>
            <w:szCs w:val="22"/>
          </w:rPr>
          <w:t xml:space="preserve">velocidad reflejada por el modelo dinámico aportado al </w:t>
        </w:r>
        <w:r w:rsidR="237235FD" w:rsidRPr="00CF1DAB">
          <w:rPr>
            <w:rFonts w:eastAsia="Arial"/>
            <w:color w:val="auto"/>
            <w:sz w:val="22"/>
            <w:szCs w:val="22"/>
          </w:rPr>
          <w:t>o</w:t>
        </w:r>
        <w:r w:rsidRPr="00CF1DAB">
          <w:rPr>
            <w:rFonts w:eastAsia="Arial"/>
            <w:color w:val="auto"/>
            <w:sz w:val="22"/>
            <w:szCs w:val="22"/>
          </w:rPr>
          <w:t xml:space="preserve">perador del </w:t>
        </w:r>
        <w:r w:rsidR="237235FD" w:rsidRPr="00CF1DAB">
          <w:rPr>
            <w:rFonts w:eastAsia="Arial"/>
            <w:color w:val="auto"/>
            <w:sz w:val="22"/>
            <w:szCs w:val="22"/>
          </w:rPr>
          <w:t>s</w:t>
        </w:r>
        <w:r w:rsidRPr="00CF1DAB">
          <w:rPr>
            <w:rFonts w:eastAsia="Arial"/>
            <w:color w:val="auto"/>
            <w:sz w:val="22"/>
            <w:szCs w:val="22"/>
          </w:rPr>
          <w:t>istema</w:t>
        </w:r>
        <w:r w:rsidR="77B087B0" w:rsidRPr="00CF1DAB">
          <w:rPr>
            <w:rFonts w:eastAsia="Arial"/>
            <w:color w:val="auto"/>
            <w:sz w:val="22"/>
            <w:szCs w:val="22"/>
          </w:rPr>
          <w:t>,</w:t>
        </w:r>
        <w:r w:rsidRPr="00CF1DAB">
          <w:rPr>
            <w:rFonts w:eastAsia="Arial"/>
            <w:color w:val="auto"/>
            <w:sz w:val="22"/>
            <w:szCs w:val="22"/>
          </w:rPr>
          <w:t xml:space="preserve"> como información estructural en cumplimiento del correspondiente procedimiento de operación</w:t>
        </w:r>
        <w:r w:rsidR="00C02FF7" w:rsidRPr="00CF1DAB">
          <w:rPr>
            <w:rFonts w:eastAsia="Arial"/>
            <w:color w:val="auto"/>
            <w:sz w:val="22"/>
            <w:szCs w:val="22"/>
          </w:rPr>
          <w:t xml:space="preserve"> de los</w:t>
        </w:r>
        <w:r w:rsidRPr="00CF1DAB">
          <w:rPr>
            <w:rFonts w:eastAsia="Arial"/>
            <w:color w:val="auto"/>
            <w:sz w:val="22"/>
            <w:szCs w:val="22"/>
          </w:rPr>
          <w:t xml:space="preserve"> SENP.</w:t>
        </w:r>
        <w:del w:id="71" w:author="Autor">
          <w:r w:rsidRPr="00CF1DAB" w:rsidDel="00EC1C46">
            <w:rPr>
              <w:rFonts w:eastAsia="Arial"/>
              <w:color w:val="auto"/>
              <w:sz w:val="22"/>
              <w:szCs w:val="22"/>
            </w:rPr>
            <w:delText xml:space="preserve"> </w:delText>
          </w:r>
        </w:del>
      </w:ins>
    </w:p>
    <w:p w14:paraId="4F6C42D5" w14:textId="0573A9CA" w:rsidR="4C29FD7D" w:rsidRPr="00CF1DAB" w:rsidRDefault="700FBC83" w:rsidP="0003752F">
      <w:pPr>
        <w:pStyle w:val="Default"/>
        <w:spacing w:before="240"/>
        <w:jc w:val="both"/>
        <w:rPr>
          <w:rFonts w:eastAsia="Calibri"/>
          <w:color w:val="000000" w:themeColor="text1"/>
          <w:sz w:val="22"/>
          <w:szCs w:val="22"/>
        </w:rPr>
      </w:pPr>
      <w:ins w:id="72" w:author="Autor">
        <w:r w:rsidRPr="00CF1DAB">
          <w:rPr>
            <w:rFonts w:eastAsia="Arial"/>
            <w:color w:val="auto"/>
            <w:sz w:val="22"/>
            <w:szCs w:val="22"/>
          </w:rPr>
          <w:t>Adicionalmente, en el caso de que le sea</w:t>
        </w:r>
        <w:r w:rsidR="00EC1C46" w:rsidRPr="00CF1DAB">
          <w:rPr>
            <w:rFonts w:eastAsia="Arial"/>
            <w:color w:val="auto"/>
            <w:sz w:val="22"/>
            <w:szCs w:val="22"/>
          </w:rPr>
          <w:t>n</w:t>
        </w:r>
        <w:r w:rsidRPr="00CF1DAB">
          <w:rPr>
            <w:rFonts w:eastAsia="Arial"/>
            <w:color w:val="auto"/>
            <w:sz w:val="22"/>
            <w:szCs w:val="22"/>
          </w:rPr>
          <w:t xml:space="preserve"> de aplicación los requisitos técnicos</w:t>
        </w:r>
        <w:r w:rsidR="00EC1C46" w:rsidRPr="00CF1DAB">
          <w:rPr>
            <w:rFonts w:eastAsia="Arial"/>
            <w:color w:val="auto"/>
            <w:sz w:val="22"/>
            <w:szCs w:val="22"/>
          </w:rPr>
          <w:t xml:space="preserve"> </w:t>
        </w:r>
        <w:r w:rsidR="7EE2D63B" w:rsidRPr="00CF1DAB">
          <w:rPr>
            <w:color w:val="000000" w:themeColor="text1"/>
            <w:sz w:val="22"/>
            <w:szCs w:val="22"/>
          </w:rPr>
          <w:t>d</w:t>
        </w:r>
        <w:r w:rsidR="41012F7A" w:rsidRPr="00CF1DAB">
          <w:rPr>
            <w:color w:val="000000" w:themeColor="text1"/>
            <w:sz w:val="22"/>
            <w:szCs w:val="22"/>
          </w:rPr>
          <w:t>el procedimiento de operación 12.2 SENP o normativa posterior que lo sustituya, en ningún momento de la vida de la instalación podrá empeorar la velocidad de respuesta declarada como información estructural.</w:t>
        </w:r>
      </w:ins>
    </w:p>
    <w:p w14:paraId="67393B71" w14:textId="7C5F6938" w:rsidR="551ACD82" w:rsidRPr="00CF1DAB" w:rsidRDefault="551ACD82" w:rsidP="0003752F">
      <w:pPr>
        <w:pStyle w:val="Default"/>
        <w:rPr>
          <w:rFonts w:eastAsia="Calibri"/>
          <w:color w:val="000000" w:themeColor="text1"/>
          <w:sz w:val="22"/>
          <w:szCs w:val="22"/>
        </w:rPr>
      </w:pPr>
    </w:p>
    <w:p w14:paraId="660A66DE" w14:textId="6B426C63" w:rsidR="004A1231" w:rsidRPr="00CF1DAB" w:rsidDel="00736605" w:rsidRDefault="00D44B61" w:rsidP="0003752F">
      <w:pPr>
        <w:pStyle w:val="Default"/>
        <w:rPr>
          <w:del w:id="73" w:author="Autor"/>
          <w:color w:val="000000" w:themeColor="text1"/>
          <w:sz w:val="22"/>
          <w:szCs w:val="22"/>
        </w:rPr>
      </w:pPr>
      <w:del w:id="74" w:author="Autor">
        <w:r w:rsidRPr="00CF1DAB" w:rsidDel="00D44B61">
          <w:rPr>
            <w:color w:val="000000" w:themeColor="text1"/>
            <w:sz w:val="22"/>
            <w:szCs w:val="22"/>
          </w:rPr>
          <w:delText>deberá permitir establecer un estatismo en su regulador entre el 2 y el 5%.</w:delText>
        </w:r>
      </w:del>
      <w:ins w:id="75" w:author="Autor">
        <w:del w:id="76" w:author="Autor">
          <w:r w:rsidRPr="00CF1DAB" w:rsidDel="00D44B61">
            <w:rPr>
              <w:color w:val="000000" w:themeColor="text1"/>
              <w:sz w:val="22"/>
              <w:szCs w:val="22"/>
            </w:rPr>
            <w:delText>,</w:delText>
          </w:r>
        </w:del>
      </w:ins>
      <w:del w:id="77" w:author="Autor">
        <w:r w:rsidRPr="00CF1DAB" w:rsidDel="00D44B61">
          <w:rPr>
            <w:color w:val="000000" w:themeColor="text1"/>
            <w:sz w:val="22"/>
            <w:szCs w:val="22"/>
          </w:rPr>
          <w:delText xml:space="preserve"> La </w:delText>
        </w:r>
        <w:r w:rsidRPr="00CF1DAB" w:rsidDel="004A1231">
          <w:rPr>
            <w:color w:val="000000" w:themeColor="text1"/>
            <w:sz w:val="22"/>
            <w:szCs w:val="22"/>
          </w:rPr>
          <w:delText>insensibilidad de los reguladores de los grupos debe ser inferior a + 30 mHz y la banda muerta voluntaria nula.</w:delText>
        </w:r>
        <w:r w:rsidRPr="00CF1DAB" w:rsidDel="00D44B61">
          <w:rPr>
            <w:color w:val="000000" w:themeColor="text1"/>
            <w:sz w:val="22"/>
            <w:szCs w:val="22"/>
          </w:rPr>
          <w:delText>insensibilidad de los reguladores de los grupos debe ser inferior a + 30 mHz y la banda muerta voluntaria nula.</w:delText>
        </w:r>
      </w:del>
    </w:p>
    <w:p w14:paraId="381933FB" w14:textId="2932C755" w:rsidR="004A1231" w:rsidRPr="00CF1DAB" w:rsidRDefault="004A1231" w:rsidP="0003752F">
      <w:pPr>
        <w:pStyle w:val="Pa14"/>
        <w:spacing w:before="120"/>
        <w:jc w:val="both"/>
        <w:rPr>
          <w:ins w:id="78" w:author="Autor"/>
          <w:del w:id="79" w:author="Autor"/>
          <w:color w:val="000000"/>
          <w:sz w:val="22"/>
          <w:szCs w:val="22"/>
        </w:rPr>
      </w:pPr>
      <w:del w:id="80" w:author="Autor">
        <w:r w:rsidRPr="00CF1DAB" w:rsidDel="004A1231">
          <w:rPr>
            <w:color w:val="000000" w:themeColor="text1"/>
            <w:sz w:val="22"/>
            <w:szCs w:val="22"/>
          </w:rPr>
          <w:delText>No obstante, se admiten estatismos hasta el 7% y bandas muertas superiores a + 30 mHz</w:delText>
        </w:r>
        <w:r w:rsidRPr="00CF1DAB" w:rsidDel="00736605">
          <w:rPr>
            <w:color w:val="000000" w:themeColor="text1"/>
            <w:sz w:val="22"/>
            <w:szCs w:val="22"/>
          </w:rPr>
          <w:delText xml:space="preserve"> en aquellos generadores que no tuvieran la capacidad técnica para ser adaptados para cumplir los requerimientos vigentes</w:delText>
        </w:r>
        <w:r w:rsidRPr="00CF1DAB" w:rsidDel="004A1231">
          <w:rPr>
            <w:color w:val="000000" w:themeColor="text1"/>
            <w:sz w:val="22"/>
            <w:szCs w:val="22"/>
          </w:rPr>
          <w:delText>.</w:delText>
        </w:r>
      </w:del>
    </w:p>
    <w:p w14:paraId="09DE9F9F" w14:textId="590EEFF4" w:rsidR="008D5A83" w:rsidRPr="00CF1DAB" w:rsidDel="008D5A83" w:rsidRDefault="008D5A83" w:rsidP="0003752F">
      <w:pPr>
        <w:pStyle w:val="Default"/>
        <w:rPr>
          <w:del w:id="81" w:author="Autor"/>
          <w:sz w:val="22"/>
          <w:szCs w:val="22"/>
        </w:rPr>
      </w:pPr>
    </w:p>
    <w:p w14:paraId="39EBFC26" w14:textId="5B70BF73" w:rsidR="004A1231" w:rsidRPr="00CF1DAB" w:rsidRDefault="004A1231" w:rsidP="0003752F">
      <w:pPr>
        <w:pStyle w:val="Pa23"/>
        <w:spacing w:before="240"/>
        <w:rPr>
          <w:caps/>
          <w:color w:val="000000"/>
          <w:sz w:val="22"/>
          <w:szCs w:val="22"/>
        </w:rPr>
      </w:pPr>
      <w:r w:rsidRPr="00CF1DAB">
        <w:rPr>
          <w:caps/>
          <w:color w:val="000000" w:themeColor="text1"/>
          <w:sz w:val="22"/>
          <w:szCs w:val="22"/>
        </w:rPr>
        <w:t xml:space="preserve">5. </w:t>
      </w:r>
      <w:r w:rsidR="0003752F" w:rsidRPr="00CF1DAB">
        <w:rPr>
          <w:color w:val="000000" w:themeColor="text1"/>
          <w:sz w:val="22"/>
          <w:szCs w:val="22"/>
        </w:rPr>
        <w:t>Asignación de la reserva de regulación</w:t>
      </w:r>
    </w:p>
    <w:p w14:paraId="2D352116" w14:textId="2B2D6E6F" w:rsidR="004A1231" w:rsidRPr="00CF1DAB" w:rsidRDefault="004A1231" w:rsidP="0003752F">
      <w:pPr>
        <w:pStyle w:val="Pa14"/>
        <w:spacing w:before="120"/>
        <w:jc w:val="both"/>
        <w:rPr>
          <w:color w:val="000000"/>
          <w:sz w:val="22"/>
          <w:szCs w:val="22"/>
        </w:rPr>
      </w:pPr>
      <w:r w:rsidRPr="00CF1DAB">
        <w:rPr>
          <w:color w:val="000000" w:themeColor="text1"/>
          <w:sz w:val="22"/>
          <w:szCs w:val="22"/>
        </w:rPr>
        <w:t xml:space="preserve">La asignación de reserva de regulación primaria por periodo de programación horario para cada sistema de los </w:t>
      </w:r>
      <w:del w:id="82" w:author="Autor">
        <w:r w:rsidRPr="00CF1DAB" w:rsidDel="004A1231">
          <w:rPr>
            <w:color w:val="000000" w:themeColor="text1"/>
            <w:sz w:val="22"/>
            <w:szCs w:val="22"/>
          </w:rPr>
          <w:delText>SEIE</w:delText>
        </w:r>
      </w:del>
      <w:ins w:id="83" w:author="Autor">
        <w:r w:rsidR="00906E86" w:rsidRPr="00CF1DAB">
          <w:rPr>
            <w:color w:val="000000" w:themeColor="text1"/>
            <w:sz w:val="22"/>
            <w:szCs w:val="22"/>
          </w:rPr>
          <w:t>SENP</w:t>
        </w:r>
      </w:ins>
      <w:r w:rsidR="00906E86" w:rsidRPr="00CF1DAB">
        <w:rPr>
          <w:color w:val="000000" w:themeColor="text1"/>
          <w:sz w:val="22"/>
          <w:szCs w:val="22"/>
        </w:rPr>
        <w:t xml:space="preserve"> </w:t>
      </w:r>
      <w:r w:rsidRPr="00CF1DAB">
        <w:rPr>
          <w:color w:val="000000" w:themeColor="text1"/>
          <w:sz w:val="22"/>
          <w:szCs w:val="22"/>
        </w:rPr>
        <w:t xml:space="preserve">se establecerá conforme al procedimiento </w:t>
      </w:r>
      <w:ins w:id="84" w:author="Autor">
        <w:r w:rsidR="2760B93A" w:rsidRPr="00CF1DAB">
          <w:rPr>
            <w:sz w:val="22"/>
            <w:szCs w:val="22"/>
          </w:rPr>
          <w:t>de operación</w:t>
        </w:r>
        <w:r w:rsidR="2760B93A" w:rsidRPr="00CF1DAB">
          <w:rPr>
            <w:color w:val="000000" w:themeColor="text1"/>
            <w:sz w:val="22"/>
            <w:szCs w:val="22"/>
          </w:rPr>
          <w:t xml:space="preserve"> </w:t>
        </w:r>
      </w:ins>
      <w:r w:rsidRPr="00CF1DAB">
        <w:rPr>
          <w:color w:val="000000" w:themeColor="text1"/>
          <w:sz w:val="22"/>
          <w:szCs w:val="22"/>
        </w:rPr>
        <w:t>P.</w:t>
      </w:r>
      <w:r w:rsidR="00CF1DAB">
        <w:rPr>
          <w:color w:val="000000" w:themeColor="text1"/>
          <w:sz w:val="22"/>
          <w:szCs w:val="22"/>
        </w:rPr>
        <w:t xml:space="preserve"> </w:t>
      </w:r>
      <w:bookmarkStart w:id="85" w:name="_GoBack"/>
      <w:bookmarkEnd w:id="85"/>
      <w:r w:rsidRPr="00CF1DAB">
        <w:rPr>
          <w:color w:val="000000" w:themeColor="text1"/>
          <w:sz w:val="22"/>
          <w:szCs w:val="22"/>
        </w:rPr>
        <w:t xml:space="preserve">O. 1 de los </w:t>
      </w:r>
      <w:del w:id="86" w:author="Autor">
        <w:r w:rsidRPr="00CF1DAB" w:rsidDel="004A1231">
          <w:rPr>
            <w:color w:val="000000" w:themeColor="text1"/>
            <w:sz w:val="22"/>
            <w:szCs w:val="22"/>
          </w:rPr>
          <w:delText>SEIE</w:delText>
        </w:r>
      </w:del>
      <w:ins w:id="87" w:author="Autor">
        <w:r w:rsidR="00906E86" w:rsidRPr="00CF1DAB">
          <w:rPr>
            <w:color w:val="000000" w:themeColor="text1"/>
            <w:sz w:val="22"/>
            <w:szCs w:val="22"/>
          </w:rPr>
          <w:t>SENP</w:t>
        </w:r>
      </w:ins>
      <w:r w:rsidRPr="00CF1DAB">
        <w:rPr>
          <w:color w:val="000000" w:themeColor="text1"/>
          <w:sz w:val="22"/>
          <w:szCs w:val="22"/>
        </w:rPr>
        <w:t>.</w:t>
      </w:r>
    </w:p>
    <w:p w14:paraId="6A431651" w14:textId="61BB4793" w:rsidR="004A1231" w:rsidRPr="00CF1DAB" w:rsidRDefault="004A1231" w:rsidP="0003752F">
      <w:pPr>
        <w:pStyle w:val="Pa14"/>
        <w:spacing w:before="120"/>
        <w:jc w:val="both"/>
        <w:rPr>
          <w:ins w:id="88" w:author="Autor"/>
          <w:color w:val="000000"/>
          <w:sz w:val="22"/>
          <w:szCs w:val="22"/>
        </w:rPr>
      </w:pPr>
      <w:r w:rsidRPr="00CF1DAB">
        <w:rPr>
          <w:color w:val="000000"/>
          <w:sz w:val="22"/>
          <w:szCs w:val="22"/>
        </w:rPr>
        <w:t>La banda máxima y mínima de reserva de regulación primaria</w:t>
      </w:r>
      <w:ins w:id="89" w:author="Autor">
        <w:r w:rsidR="00F56EA6" w:rsidRPr="00CF1DAB">
          <w:rPr>
            <w:color w:val="000000"/>
            <w:sz w:val="22"/>
            <w:szCs w:val="22"/>
          </w:rPr>
          <w:t xml:space="preserve"> de cada instalación del sistema eléctrico</w:t>
        </w:r>
        <w:r w:rsidR="00CA6D17" w:rsidRPr="00CF1DAB">
          <w:rPr>
            <w:color w:val="000000"/>
            <w:sz w:val="22"/>
            <w:szCs w:val="22"/>
          </w:rPr>
          <w:t>,</w:t>
        </w:r>
        <w:r w:rsidR="00F56EA6" w:rsidRPr="00CF1DAB">
          <w:rPr>
            <w:color w:val="000000"/>
            <w:sz w:val="22"/>
            <w:szCs w:val="22"/>
          </w:rPr>
          <w:t xml:space="preserve"> dentro del ámbito de aplicación de este procedimiento,</w:t>
        </w:r>
      </w:ins>
      <w:del w:id="90" w:author="Autor">
        <w:r w:rsidRPr="00CF1DAB" w:rsidDel="00F56EA6">
          <w:rPr>
            <w:color w:val="000000"/>
            <w:sz w:val="22"/>
            <w:szCs w:val="22"/>
          </w:rPr>
          <w:delText xml:space="preserve"> para cada </w:delText>
        </w:r>
        <w:r w:rsidRPr="00CF1DAB" w:rsidDel="00150758">
          <w:rPr>
            <w:color w:val="000000"/>
            <w:sz w:val="22"/>
            <w:szCs w:val="22"/>
          </w:rPr>
          <w:delText>grupo generador</w:delText>
        </w:r>
        <w:r w:rsidRPr="00CF1DAB" w:rsidDel="00F56EA6">
          <w:rPr>
            <w:color w:val="000000"/>
            <w:sz w:val="22"/>
            <w:szCs w:val="22"/>
          </w:rPr>
          <w:delText xml:space="preserve"> del sistema</w:delText>
        </w:r>
      </w:del>
      <w:r w:rsidRPr="00CF1DAB">
        <w:rPr>
          <w:color w:val="000000"/>
          <w:sz w:val="22"/>
          <w:szCs w:val="22"/>
        </w:rPr>
        <w:t xml:space="preserve"> se determinará </w:t>
      </w:r>
      <w:ins w:id="91" w:author="Autor">
        <w:r w:rsidR="00F56EA6" w:rsidRPr="00CF1DAB">
          <w:rPr>
            <w:color w:val="000000"/>
            <w:sz w:val="22"/>
            <w:szCs w:val="22"/>
          </w:rPr>
          <w:t>de forma</w:t>
        </w:r>
      </w:ins>
      <w:del w:id="92" w:author="Autor">
        <w:r w:rsidRPr="00CF1DAB" w:rsidDel="00F56EA6">
          <w:rPr>
            <w:color w:val="000000"/>
            <w:sz w:val="22"/>
            <w:szCs w:val="22"/>
          </w:rPr>
          <w:delText>en función</w:delText>
        </w:r>
      </w:del>
      <w:r w:rsidRPr="00CF1DAB">
        <w:rPr>
          <w:color w:val="000000"/>
          <w:sz w:val="22"/>
          <w:szCs w:val="22"/>
        </w:rPr>
        <w:t xml:space="preserve"> proporcional a </w:t>
      </w:r>
      <w:del w:id="93" w:author="Autor">
        <w:r w:rsidRPr="00CF1DAB" w:rsidDel="00F56EA6">
          <w:rPr>
            <w:color w:val="000000"/>
            <w:sz w:val="22"/>
            <w:szCs w:val="22"/>
          </w:rPr>
          <w:delText>su</w:delText>
        </w:r>
      </w:del>
      <w:ins w:id="94" w:author="Autor">
        <w:r w:rsidR="00F56EA6" w:rsidRPr="00CF1DAB">
          <w:rPr>
            <w:color w:val="000000"/>
            <w:sz w:val="22"/>
            <w:szCs w:val="22"/>
          </w:rPr>
          <w:t>la</w:t>
        </w:r>
      </w:ins>
      <w:r w:rsidRPr="00CF1DAB">
        <w:rPr>
          <w:color w:val="000000"/>
          <w:sz w:val="22"/>
          <w:szCs w:val="22"/>
        </w:rPr>
        <w:t xml:space="preserve"> potencia neta disponible e inversamente proporcional a</w:t>
      </w:r>
      <w:ins w:id="95" w:author="Autor">
        <w:r w:rsidR="00F56EA6" w:rsidRPr="00CF1DAB">
          <w:rPr>
            <w:color w:val="000000"/>
            <w:sz w:val="22"/>
            <w:szCs w:val="22"/>
          </w:rPr>
          <w:t>l</w:t>
        </w:r>
      </w:ins>
      <w:del w:id="96" w:author="Autor">
        <w:r w:rsidRPr="00CF1DAB" w:rsidDel="00F56EA6">
          <w:rPr>
            <w:color w:val="000000"/>
            <w:sz w:val="22"/>
            <w:szCs w:val="22"/>
          </w:rPr>
          <w:delText xml:space="preserve"> su </w:delText>
        </w:r>
      </w:del>
      <w:ins w:id="97" w:author="Autor">
        <w:r w:rsidR="00F56EA6" w:rsidRPr="00CF1DAB">
          <w:rPr>
            <w:color w:val="000000"/>
            <w:sz w:val="22"/>
            <w:szCs w:val="22"/>
          </w:rPr>
          <w:t xml:space="preserve"> </w:t>
        </w:r>
      </w:ins>
      <w:r w:rsidRPr="00CF1DAB">
        <w:rPr>
          <w:color w:val="000000"/>
          <w:sz w:val="22"/>
          <w:szCs w:val="22"/>
        </w:rPr>
        <w:t>estatismo y velocidad de respuesta</w:t>
      </w:r>
      <w:ins w:id="98" w:author="Autor">
        <w:r w:rsidR="00F56EA6" w:rsidRPr="00CF1DAB">
          <w:rPr>
            <w:color w:val="000000"/>
            <w:sz w:val="22"/>
            <w:szCs w:val="22"/>
          </w:rPr>
          <w:t xml:space="preserve">. </w:t>
        </w:r>
      </w:ins>
    </w:p>
    <w:p w14:paraId="38AA9DD4" w14:textId="2A425978" w:rsidR="00150758" w:rsidRPr="00CF1DAB" w:rsidDel="00966347" w:rsidRDefault="6CE9364F" w:rsidP="0003752F">
      <w:pPr>
        <w:pStyle w:val="Pa14"/>
        <w:spacing w:before="120"/>
        <w:jc w:val="both"/>
        <w:rPr>
          <w:ins w:id="99" w:author="Autor"/>
          <w:del w:id="100" w:author="Autor"/>
          <w:color w:val="000000"/>
          <w:sz w:val="22"/>
          <w:szCs w:val="22"/>
        </w:rPr>
      </w:pPr>
      <w:ins w:id="101" w:author="Autor">
        <w:r w:rsidRPr="00CF1DAB">
          <w:rPr>
            <w:color w:val="000000" w:themeColor="text1"/>
            <w:sz w:val="22"/>
            <w:szCs w:val="22"/>
          </w:rPr>
          <w:t>Para aquell</w:t>
        </w:r>
        <w:r w:rsidR="727B4A48" w:rsidRPr="00CF1DAB">
          <w:rPr>
            <w:color w:val="000000" w:themeColor="text1"/>
            <w:sz w:val="22"/>
            <w:szCs w:val="22"/>
          </w:rPr>
          <w:t>o</w:t>
        </w:r>
        <w:r w:rsidRPr="00CF1DAB">
          <w:rPr>
            <w:color w:val="000000" w:themeColor="text1"/>
            <w:sz w:val="22"/>
            <w:szCs w:val="22"/>
          </w:rPr>
          <w:t xml:space="preserve">s módulos de generación de electricidad a los que le sean de aplicación el procedimiento 12.2 SENP o normativa posterior que lo sustituya, </w:t>
        </w:r>
        <w:r w:rsidR="7F2C57FB" w:rsidRPr="00CF1DAB">
          <w:rPr>
            <w:rFonts w:eastAsiaTheme="minorEastAsia"/>
            <w:color w:val="000000" w:themeColor="text1"/>
            <w:sz w:val="22"/>
            <w:szCs w:val="22"/>
          </w:rPr>
          <w:t xml:space="preserve">el </w:t>
        </w:r>
        <w:r w:rsidR="260E2D55" w:rsidRPr="00CF1DAB">
          <w:rPr>
            <w:rFonts w:eastAsiaTheme="minorEastAsia"/>
            <w:color w:val="000000" w:themeColor="text1"/>
            <w:sz w:val="22"/>
            <w:szCs w:val="22"/>
          </w:rPr>
          <w:t>o</w:t>
        </w:r>
        <w:r w:rsidR="7F2C57FB" w:rsidRPr="00CF1DAB">
          <w:rPr>
            <w:rFonts w:eastAsiaTheme="minorEastAsia"/>
            <w:color w:val="000000" w:themeColor="text1"/>
            <w:sz w:val="22"/>
            <w:szCs w:val="22"/>
          </w:rPr>
          <w:t xml:space="preserve">perador del </w:t>
        </w:r>
        <w:r w:rsidR="260E2D55" w:rsidRPr="00CF1DAB">
          <w:rPr>
            <w:rFonts w:eastAsiaTheme="minorEastAsia"/>
            <w:color w:val="000000" w:themeColor="text1"/>
            <w:sz w:val="22"/>
            <w:szCs w:val="22"/>
          </w:rPr>
          <w:t>s</w:t>
        </w:r>
        <w:r w:rsidR="7F2C57FB" w:rsidRPr="00CF1DAB">
          <w:rPr>
            <w:rFonts w:eastAsiaTheme="minorEastAsia"/>
            <w:color w:val="000000" w:themeColor="text1"/>
            <w:sz w:val="22"/>
            <w:szCs w:val="22"/>
          </w:rPr>
          <w:t>istema podrá enviar en tiempo real las bandas de reserva de regulación a subir y bajar mínimas garantizadas a cumplir</w:t>
        </w:r>
        <w:r w:rsidR="5A4A9B13" w:rsidRPr="00CF1DAB">
          <w:rPr>
            <w:rFonts w:eastAsiaTheme="minorEastAsia"/>
            <w:color w:val="000000" w:themeColor="text1"/>
            <w:sz w:val="22"/>
            <w:szCs w:val="22"/>
          </w:rPr>
          <w:t xml:space="preserve">, </w:t>
        </w:r>
        <w:r w:rsidR="31CC44D2" w:rsidRPr="00CF1DAB">
          <w:rPr>
            <w:rFonts w:eastAsiaTheme="minorEastAsia"/>
            <w:color w:val="000000" w:themeColor="text1"/>
            <w:sz w:val="22"/>
            <w:szCs w:val="22"/>
          </w:rPr>
          <w:t>al objeto de garantizar la calidad y seguridad del sistema eléctrico, sin perjuicio</w:t>
        </w:r>
        <w:r w:rsidR="35B08F80" w:rsidRPr="00CF1DAB">
          <w:rPr>
            <w:rFonts w:eastAsiaTheme="minorEastAsia"/>
            <w:color w:val="000000" w:themeColor="text1"/>
            <w:sz w:val="22"/>
            <w:szCs w:val="22"/>
          </w:rPr>
          <w:t xml:space="preserve"> </w:t>
        </w:r>
        <w:r w:rsidR="31CC44D2" w:rsidRPr="00CF1DAB">
          <w:rPr>
            <w:rFonts w:eastAsiaTheme="minorEastAsia"/>
            <w:color w:val="000000" w:themeColor="text1"/>
            <w:sz w:val="22"/>
            <w:szCs w:val="22"/>
          </w:rPr>
          <w:t>de lo establecido</w:t>
        </w:r>
        <w:r w:rsidR="005A2F75" w:rsidRPr="00CF1DAB">
          <w:rPr>
            <w:rFonts w:eastAsiaTheme="minorEastAsia"/>
            <w:color w:val="000000" w:themeColor="text1"/>
            <w:sz w:val="22"/>
            <w:szCs w:val="22"/>
          </w:rPr>
          <w:t xml:space="preserve"> en otras normativas </w:t>
        </w:r>
        <w:r w:rsidR="00715A79" w:rsidRPr="00CF1DAB">
          <w:rPr>
            <w:rFonts w:eastAsiaTheme="minorEastAsia"/>
            <w:color w:val="000000" w:themeColor="text1"/>
            <w:sz w:val="22"/>
            <w:szCs w:val="22"/>
          </w:rPr>
          <w:t>vigentes</w:t>
        </w:r>
        <w:r w:rsidR="0081170D" w:rsidRPr="00CF1DAB">
          <w:rPr>
            <w:rFonts w:eastAsiaTheme="minorEastAsia"/>
            <w:color w:val="000000" w:themeColor="text1"/>
            <w:sz w:val="22"/>
            <w:szCs w:val="22"/>
          </w:rPr>
          <w:t>.</w:t>
        </w:r>
      </w:ins>
    </w:p>
    <w:p w14:paraId="2ABC0CA6" w14:textId="33C5D1FD" w:rsidR="004A1231" w:rsidRPr="00CF1DAB" w:rsidRDefault="004A1231" w:rsidP="0003752F">
      <w:pPr>
        <w:pStyle w:val="Pa23"/>
        <w:spacing w:before="240"/>
        <w:jc w:val="both"/>
        <w:rPr>
          <w:ins w:id="102" w:author="Autor"/>
          <w:color w:val="000000"/>
          <w:sz w:val="22"/>
          <w:szCs w:val="22"/>
        </w:rPr>
      </w:pPr>
      <w:del w:id="103" w:author="Autor">
        <w:r w:rsidRPr="00CF1DAB" w:rsidDel="0081170D">
          <w:rPr>
            <w:color w:val="000000" w:themeColor="text1"/>
            <w:sz w:val="22"/>
            <w:szCs w:val="22"/>
          </w:rPr>
          <w:delText>Es conveniente notar que la reserva secundaria participará en la regulación primaria aunque no se contabilice como reserva primaria. Por consiguiente,</w:delText>
        </w:r>
        <w:r w:rsidR="0081170D" w:rsidRPr="00CF1DAB" w:rsidDel="0081170D">
          <w:rPr>
            <w:color w:val="000000" w:themeColor="text1"/>
            <w:sz w:val="22"/>
            <w:szCs w:val="22"/>
          </w:rPr>
          <w:delText xml:space="preserve"> </w:delText>
        </w:r>
        <w:r w:rsidRPr="00CF1DAB" w:rsidDel="0081170D">
          <w:rPr>
            <w:color w:val="000000" w:themeColor="text1"/>
            <w:sz w:val="22"/>
            <w:szCs w:val="22"/>
          </w:rPr>
          <w:delText>ante un evento de desequilibrio entre la generación y el consumo, la regulación primaria hará uso de parte de la reserva secundaria.</w:delText>
        </w:r>
      </w:del>
    </w:p>
    <w:p w14:paraId="776C72E4" w14:textId="3B2855CB" w:rsidR="005F0D32" w:rsidRPr="00CF1DAB" w:rsidDel="00CF58C4" w:rsidRDefault="005F0D32" w:rsidP="0003752F">
      <w:pPr>
        <w:pStyle w:val="Default"/>
        <w:rPr>
          <w:del w:id="104" w:author="Autor"/>
          <w:sz w:val="22"/>
          <w:szCs w:val="22"/>
        </w:rPr>
      </w:pPr>
    </w:p>
    <w:p w14:paraId="0B3E1360" w14:textId="230C2914" w:rsidR="004A1231" w:rsidRPr="00CF1DAB" w:rsidRDefault="004A1231" w:rsidP="0003752F">
      <w:pPr>
        <w:pStyle w:val="Pa23"/>
        <w:spacing w:before="240"/>
        <w:rPr>
          <w:caps/>
          <w:color w:val="000000"/>
          <w:sz w:val="22"/>
          <w:szCs w:val="22"/>
        </w:rPr>
      </w:pPr>
      <w:r w:rsidRPr="00CF1DAB">
        <w:rPr>
          <w:caps/>
          <w:color w:val="000000"/>
          <w:sz w:val="22"/>
          <w:szCs w:val="22"/>
        </w:rPr>
        <w:t xml:space="preserve">6. </w:t>
      </w:r>
      <w:r w:rsidR="0003752F" w:rsidRPr="00CF1DAB">
        <w:rPr>
          <w:color w:val="000000"/>
          <w:sz w:val="22"/>
          <w:szCs w:val="22"/>
        </w:rPr>
        <w:t>Obligatoriedad de la prestación del servicio</w:t>
      </w:r>
    </w:p>
    <w:p w14:paraId="2F9CF420" w14:textId="0954D9A1" w:rsidR="3D81D531" w:rsidRPr="00CF1DAB" w:rsidDel="00303C0F" w:rsidRDefault="005E0C57" w:rsidP="0003752F">
      <w:pPr>
        <w:pStyle w:val="Pa14"/>
        <w:spacing w:before="120"/>
        <w:jc w:val="both"/>
        <w:rPr>
          <w:ins w:id="105" w:author="Autor"/>
          <w:del w:id="106" w:author="Autor"/>
          <w:color w:val="000000" w:themeColor="text1"/>
          <w:sz w:val="22"/>
          <w:szCs w:val="22"/>
        </w:rPr>
      </w:pPr>
      <w:r w:rsidRPr="00CF1DAB">
        <w:rPr>
          <w:color w:val="000000" w:themeColor="text1"/>
          <w:sz w:val="22"/>
          <w:szCs w:val="22"/>
        </w:rPr>
        <w:t xml:space="preserve">Todas las </w:t>
      </w:r>
      <w:del w:id="107" w:author="Autor">
        <w:r w:rsidRPr="00CF1DAB" w:rsidDel="00C23E2A">
          <w:rPr>
            <w:color w:val="000000" w:themeColor="text1"/>
            <w:sz w:val="22"/>
            <w:szCs w:val="22"/>
          </w:rPr>
          <w:delText xml:space="preserve">unidades de producción </w:delText>
        </w:r>
      </w:del>
      <w:ins w:id="108" w:author="Autor">
        <w:r w:rsidR="00885ED3" w:rsidRPr="00CF1DAB">
          <w:rPr>
            <w:color w:val="000000" w:themeColor="text1"/>
            <w:sz w:val="22"/>
            <w:szCs w:val="22"/>
          </w:rPr>
          <w:t xml:space="preserve">instalaciones, dentro del ámbito de aplicación de este procedimiento de operación, </w:t>
        </w:r>
      </w:ins>
      <w:r w:rsidRPr="00CF1DAB">
        <w:rPr>
          <w:color w:val="000000" w:themeColor="text1"/>
          <w:sz w:val="22"/>
          <w:szCs w:val="22"/>
        </w:rPr>
        <w:t>deberán disponer de capacidad de regulación primaria.</w:t>
      </w:r>
      <w:ins w:id="109" w:author="Autor">
        <w:r w:rsidR="00764BE1" w:rsidRPr="00CF1DAB">
          <w:rPr>
            <w:color w:val="000000" w:themeColor="text1"/>
            <w:sz w:val="22"/>
            <w:szCs w:val="22"/>
          </w:rPr>
          <w:t xml:space="preserve"> No obstante, en el caso de ciclos combinados múltiple eje, las turbinas de gas deberán compensar la respuesta primaria de las turbinas de vapor, cuando éstas se encuentren en un modo de funcionamiento que no les permita proporcionar la correspondiente respuesta de regulación primaria.</w:t>
        </w:r>
      </w:ins>
    </w:p>
    <w:p w14:paraId="30A961F9" w14:textId="77777777" w:rsidR="00547015" w:rsidRPr="00CF1DAB" w:rsidRDefault="00547015" w:rsidP="0003752F">
      <w:pPr>
        <w:jc w:val="both"/>
        <w:rPr>
          <w:rFonts w:ascii="Arial" w:eastAsia="Arial" w:hAnsi="Arial" w:cs="Arial"/>
        </w:rPr>
      </w:pPr>
    </w:p>
    <w:p w14:paraId="5DAD38FE" w14:textId="183B293A" w:rsidR="3D81D531" w:rsidRPr="00CF1DAB" w:rsidRDefault="3D81D531" w:rsidP="0003752F">
      <w:pPr>
        <w:jc w:val="both"/>
        <w:rPr>
          <w:ins w:id="110" w:author="Autor"/>
          <w:rFonts w:ascii="Arial" w:eastAsia="Arial" w:hAnsi="Arial" w:cs="Arial"/>
        </w:rPr>
      </w:pPr>
      <w:ins w:id="111" w:author="Autor">
        <w:r w:rsidRPr="00CF1DAB">
          <w:rPr>
            <w:rFonts w:ascii="Arial" w:eastAsia="Arial" w:hAnsi="Arial" w:cs="Arial"/>
          </w:rPr>
          <w:t xml:space="preserve">La gestión de las capacidades técnicas exigidas a las instalaciones de producción y de las capacidades técnicas exigidas a las instalaciones de demanda y almacenamiento </w:t>
        </w:r>
        <w:r w:rsidR="00447097" w:rsidRPr="00CF1DAB">
          <w:rPr>
            <w:rFonts w:ascii="Arial" w:eastAsia="Arial" w:hAnsi="Arial" w:cs="Arial"/>
          </w:rPr>
          <w:t xml:space="preserve">se llevará a cabo </w:t>
        </w:r>
        <w:r w:rsidRPr="00CF1DAB">
          <w:rPr>
            <w:rFonts w:ascii="Arial" w:eastAsia="Arial" w:hAnsi="Arial" w:cs="Arial"/>
          </w:rPr>
          <w:t>según se desarrolle normativamente.</w:t>
        </w:r>
      </w:ins>
    </w:p>
    <w:p w14:paraId="4E5AF2F8" w14:textId="30CF4147" w:rsidR="004A1231" w:rsidRPr="00CF1DAB" w:rsidRDefault="009A0ABA" w:rsidP="0003752F">
      <w:pPr>
        <w:pStyle w:val="Pa14"/>
        <w:spacing w:before="120"/>
        <w:jc w:val="both"/>
        <w:rPr>
          <w:color w:val="000000"/>
          <w:sz w:val="22"/>
          <w:szCs w:val="22"/>
        </w:rPr>
      </w:pPr>
      <w:ins w:id="112" w:author="Autor">
        <w:r w:rsidRPr="00CF1DAB">
          <w:rPr>
            <w:rFonts w:eastAsia="Arial"/>
            <w:sz w:val="22"/>
            <w:szCs w:val="22"/>
          </w:rPr>
          <w:t>Adicionalmente, se establece una excepción para</w:t>
        </w:r>
        <w:r w:rsidRPr="00CF1DAB">
          <w:rPr>
            <w:sz w:val="22"/>
            <w:szCs w:val="22"/>
          </w:rPr>
          <w:t xml:space="preserve"> </w:t>
        </w:r>
        <w:r w:rsidR="75CFFC2F" w:rsidRPr="00CF1DAB">
          <w:rPr>
            <w:color w:val="000000" w:themeColor="text1"/>
            <w:sz w:val="22"/>
            <w:szCs w:val="22"/>
          </w:rPr>
          <w:t xml:space="preserve">instalaciones </w:t>
        </w:r>
        <w:r w:rsidR="00FC09C6" w:rsidRPr="00CF1DAB">
          <w:rPr>
            <w:color w:val="000000" w:themeColor="text1"/>
            <w:sz w:val="22"/>
            <w:szCs w:val="22"/>
          </w:rPr>
          <w:t xml:space="preserve">con puesta en servicio </w:t>
        </w:r>
        <w:r w:rsidR="00033711" w:rsidRPr="00CF1DAB">
          <w:rPr>
            <w:color w:val="000000" w:themeColor="text1"/>
            <w:sz w:val="22"/>
            <w:szCs w:val="22"/>
          </w:rPr>
          <w:t xml:space="preserve">anterior </w:t>
        </w:r>
        <w:r w:rsidR="75CFFC2F" w:rsidRPr="00CF1DAB">
          <w:rPr>
            <w:color w:val="000000" w:themeColor="text1"/>
            <w:sz w:val="22"/>
            <w:szCs w:val="22"/>
          </w:rPr>
          <w:t xml:space="preserve">a 2006 y </w:t>
        </w:r>
      </w:ins>
      <w:del w:id="113" w:author="Autor">
        <w:r w:rsidR="75CFFC2F" w:rsidRPr="00CF1DAB" w:rsidDel="75CFFC2F">
          <w:rPr>
            <w:color w:val="000000" w:themeColor="text1"/>
            <w:sz w:val="22"/>
            <w:szCs w:val="22"/>
          </w:rPr>
          <w:delText>E</w:delText>
        </w:r>
      </w:del>
      <w:ins w:id="114" w:author="Autor">
        <w:r w:rsidR="6CCF66C5" w:rsidRPr="00CF1DAB">
          <w:rPr>
            <w:color w:val="000000" w:themeColor="text1"/>
            <w:sz w:val="22"/>
            <w:szCs w:val="22"/>
          </w:rPr>
          <w:t>e</w:t>
        </w:r>
      </w:ins>
      <w:r w:rsidR="004A1231" w:rsidRPr="00CF1DAB">
        <w:rPr>
          <w:color w:val="000000" w:themeColor="text1"/>
          <w:sz w:val="22"/>
          <w:szCs w:val="22"/>
        </w:rPr>
        <w:t>n el caso de que técnicamente</w:t>
      </w:r>
      <w:ins w:id="115" w:author="Autor">
        <w:r w:rsidR="001C0D4A" w:rsidRPr="00CF1DAB">
          <w:rPr>
            <w:color w:val="000000" w:themeColor="text1"/>
            <w:sz w:val="22"/>
            <w:szCs w:val="22"/>
          </w:rPr>
          <w:t xml:space="preserve"> </w:t>
        </w:r>
      </w:ins>
      <w:del w:id="116" w:author="Autor">
        <w:r w:rsidR="004A1231" w:rsidRPr="00CF1DAB">
          <w:rPr>
            <w:color w:val="000000" w:themeColor="text1"/>
            <w:sz w:val="22"/>
            <w:szCs w:val="22"/>
          </w:rPr>
          <w:delText>,</w:delText>
        </w:r>
        <w:r w:rsidR="004A1231" w:rsidRPr="00CF1DAB" w:rsidDel="001C0D4A">
          <w:rPr>
            <w:color w:val="000000" w:themeColor="text1"/>
            <w:sz w:val="22"/>
            <w:szCs w:val="22"/>
          </w:rPr>
          <w:delText xml:space="preserve"> </w:delText>
        </w:r>
        <w:r w:rsidR="75CFFC2F" w:rsidRPr="00CF1DAB" w:rsidDel="75CFFC2F">
          <w:rPr>
            <w:color w:val="000000" w:themeColor="text1"/>
            <w:sz w:val="22"/>
            <w:szCs w:val="22"/>
          </w:rPr>
          <w:delText>una</w:delText>
        </w:r>
        <w:r w:rsidR="004A1231" w:rsidRPr="00CF1DAB" w:rsidDel="001C0D4A">
          <w:rPr>
            <w:color w:val="000000" w:themeColor="text1"/>
            <w:sz w:val="22"/>
            <w:szCs w:val="22"/>
          </w:rPr>
          <w:delText xml:space="preserve"> </w:delText>
        </w:r>
        <w:r w:rsidR="75CFFC2F" w:rsidRPr="00CF1DAB" w:rsidDel="75CFFC2F">
          <w:rPr>
            <w:color w:val="000000" w:themeColor="text1"/>
            <w:sz w:val="22"/>
            <w:szCs w:val="22"/>
          </w:rPr>
          <w:delText>unidad</w:delText>
        </w:r>
        <w:r w:rsidR="0079254E" w:rsidRPr="00CF1DAB" w:rsidDel="0079254E">
          <w:rPr>
            <w:color w:val="000000" w:themeColor="text1"/>
            <w:sz w:val="22"/>
            <w:szCs w:val="22"/>
          </w:rPr>
          <w:delText xml:space="preserve"> </w:delText>
        </w:r>
        <w:r w:rsidR="75CFFC2F" w:rsidRPr="00CF1DAB" w:rsidDel="75CFFC2F">
          <w:rPr>
            <w:color w:val="000000" w:themeColor="text1"/>
            <w:sz w:val="22"/>
            <w:szCs w:val="22"/>
          </w:rPr>
          <w:delText xml:space="preserve">de producción </w:delText>
        </w:r>
      </w:del>
      <w:r w:rsidR="004A1231" w:rsidRPr="00CF1DAB">
        <w:rPr>
          <w:color w:val="000000" w:themeColor="text1"/>
          <w:sz w:val="22"/>
          <w:szCs w:val="22"/>
        </w:rPr>
        <w:t>no pueda</w:t>
      </w:r>
      <w:ins w:id="117" w:author="Autor">
        <w:r w:rsidR="299668B5" w:rsidRPr="00CF1DAB">
          <w:rPr>
            <w:color w:val="000000" w:themeColor="text1"/>
            <w:sz w:val="22"/>
            <w:szCs w:val="22"/>
          </w:rPr>
          <w:t>n</w:t>
        </w:r>
      </w:ins>
      <w:r w:rsidR="004A1231" w:rsidRPr="00CF1DAB">
        <w:rPr>
          <w:color w:val="000000" w:themeColor="text1"/>
          <w:sz w:val="22"/>
          <w:szCs w:val="22"/>
        </w:rPr>
        <w:t xml:space="preserve"> contar con el equipamiento adecuado, </w:t>
      </w:r>
      <w:ins w:id="118" w:author="Autor">
        <w:r w:rsidR="00316419" w:rsidRPr="00CF1DAB">
          <w:rPr>
            <w:color w:val="000000" w:themeColor="text1"/>
            <w:sz w:val="22"/>
            <w:szCs w:val="22"/>
          </w:rPr>
          <w:t xml:space="preserve">en cuyo caso </w:t>
        </w:r>
      </w:ins>
      <w:r w:rsidR="004A1231" w:rsidRPr="00CF1DAB">
        <w:rPr>
          <w:color w:val="000000" w:themeColor="text1"/>
          <w:sz w:val="22"/>
          <w:szCs w:val="22"/>
        </w:rPr>
        <w:t xml:space="preserve">el servicio complementario deberá ser asignado, previa autorización del </w:t>
      </w:r>
      <w:ins w:id="119" w:author="Autor">
        <w:r w:rsidR="0077065A" w:rsidRPr="00CF1DAB">
          <w:rPr>
            <w:color w:val="000000" w:themeColor="text1"/>
            <w:sz w:val="22"/>
            <w:szCs w:val="22"/>
          </w:rPr>
          <w:t>o</w:t>
        </w:r>
      </w:ins>
      <w:del w:id="120" w:author="Autor">
        <w:r w:rsidR="004A1231" w:rsidRPr="00CF1DAB">
          <w:rPr>
            <w:color w:val="000000" w:themeColor="text1"/>
            <w:sz w:val="22"/>
            <w:szCs w:val="22"/>
          </w:rPr>
          <w:delText>O</w:delText>
        </w:r>
      </w:del>
      <w:r w:rsidR="004A1231" w:rsidRPr="00CF1DAB">
        <w:rPr>
          <w:color w:val="000000" w:themeColor="text1"/>
          <w:sz w:val="22"/>
          <w:szCs w:val="22"/>
        </w:rPr>
        <w:t xml:space="preserve">perador del </w:t>
      </w:r>
      <w:ins w:id="121" w:author="Autor">
        <w:r w:rsidR="0077065A" w:rsidRPr="00CF1DAB">
          <w:rPr>
            <w:color w:val="000000" w:themeColor="text1"/>
            <w:sz w:val="22"/>
            <w:szCs w:val="22"/>
          </w:rPr>
          <w:t>s</w:t>
        </w:r>
      </w:ins>
      <w:del w:id="122" w:author="Autor">
        <w:r w:rsidR="004A1231" w:rsidRPr="00CF1DAB">
          <w:rPr>
            <w:color w:val="000000" w:themeColor="text1"/>
            <w:sz w:val="22"/>
            <w:szCs w:val="22"/>
          </w:rPr>
          <w:delText>S</w:delText>
        </w:r>
      </w:del>
      <w:r w:rsidR="004A1231" w:rsidRPr="00CF1DAB">
        <w:rPr>
          <w:color w:val="000000" w:themeColor="text1"/>
          <w:sz w:val="22"/>
          <w:szCs w:val="22"/>
        </w:rPr>
        <w:t>istema, a cualquiera de los restantes grupos acoplados de</w:t>
      </w:r>
      <w:ins w:id="123" w:author="Autor">
        <w:r w:rsidR="008A7B33" w:rsidRPr="00CF1DAB">
          <w:rPr>
            <w:color w:val="000000" w:themeColor="text1"/>
            <w:sz w:val="22"/>
            <w:szCs w:val="22"/>
          </w:rPr>
          <w:t>l mismo titular</w:t>
        </w:r>
      </w:ins>
      <w:del w:id="124" w:author="Autor">
        <w:r w:rsidR="004A1231" w:rsidRPr="00CF1DAB">
          <w:rPr>
            <w:color w:val="000000" w:themeColor="text1"/>
            <w:sz w:val="22"/>
            <w:szCs w:val="22"/>
          </w:rPr>
          <w:delText xml:space="preserve"> la misma empresa</w:delText>
        </w:r>
      </w:del>
      <w:ins w:id="125" w:author="Autor">
        <w:r w:rsidR="75CFFC2F" w:rsidRPr="00CF1DAB" w:rsidDel="75CFFC2F">
          <w:rPr>
            <w:color w:val="000000" w:themeColor="text1"/>
            <w:sz w:val="22"/>
            <w:szCs w:val="22"/>
          </w:rPr>
          <w:t xml:space="preserve"> </w:t>
        </w:r>
      </w:ins>
      <w:del w:id="126" w:author="Autor">
        <w:r w:rsidR="75CFFC2F" w:rsidRPr="00CF1DAB" w:rsidDel="75CFFC2F">
          <w:rPr>
            <w:color w:val="000000" w:themeColor="text1"/>
            <w:sz w:val="22"/>
            <w:szCs w:val="22"/>
          </w:rPr>
          <w:delText xml:space="preserve"> productora</w:delText>
        </w:r>
        <w:r w:rsidR="004A1231" w:rsidRPr="00CF1DAB" w:rsidDel="00751CC0">
          <w:rPr>
            <w:color w:val="000000" w:themeColor="text1"/>
            <w:sz w:val="22"/>
            <w:szCs w:val="22"/>
          </w:rPr>
          <w:delText xml:space="preserve">, </w:delText>
        </w:r>
      </w:del>
      <w:r w:rsidR="004A1231" w:rsidRPr="00CF1DAB">
        <w:rPr>
          <w:color w:val="000000" w:themeColor="text1"/>
          <w:sz w:val="22"/>
          <w:szCs w:val="22"/>
        </w:rPr>
        <w:t>o</w:t>
      </w:r>
      <w:ins w:id="127" w:author="Autor">
        <w:r w:rsidR="00751CC0" w:rsidRPr="00CF1DAB">
          <w:rPr>
            <w:color w:val="000000" w:themeColor="text1"/>
            <w:sz w:val="22"/>
            <w:szCs w:val="22"/>
          </w:rPr>
          <w:t>,</w:t>
        </w:r>
      </w:ins>
      <w:r w:rsidR="004A1231" w:rsidRPr="00CF1DAB">
        <w:rPr>
          <w:color w:val="000000" w:themeColor="text1"/>
          <w:sz w:val="22"/>
          <w:szCs w:val="22"/>
        </w:rPr>
        <w:t xml:space="preserve"> en su caso, contratado directamente por los titulares de las instalaciones obligadas a su prestación a otros </w:t>
      </w:r>
      <w:del w:id="128" w:author="Autor">
        <w:r w:rsidR="004A1231" w:rsidRPr="00CF1DAB" w:rsidDel="007A52CC">
          <w:rPr>
            <w:color w:val="000000" w:themeColor="text1"/>
            <w:sz w:val="22"/>
            <w:szCs w:val="22"/>
          </w:rPr>
          <w:delText xml:space="preserve">agentes </w:delText>
        </w:r>
      </w:del>
      <w:ins w:id="129" w:author="Autor">
        <w:r w:rsidR="007A52CC" w:rsidRPr="00CF1DAB">
          <w:rPr>
            <w:color w:val="000000" w:themeColor="text1"/>
            <w:sz w:val="22"/>
            <w:szCs w:val="22"/>
          </w:rPr>
          <w:t>titulares</w:t>
        </w:r>
        <w:r w:rsidR="0088712B" w:rsidRPr="00CF1DAB">
          <w:rPr>
            <w:color w:val="000000" w:themeColor="text1"/>
            <w:sz w:val="22"/>
            <w:szCs w:val="22"/>
          </w:rPr>
          <w:t xml:space="preserve"> cuyas instalaciones</w:t>
        </w:r>
        <w:r w:rsidR="007A52CC" w:rsidRPr="00CF1DAB">
          <w:rPr>
            <w:color w:val="000000" w:themeColor="text1"/>
            <w:sz w:val="22"/>
            <w:szCs w:val="22"/>
          </w:rPr>
          <w:t xml:space="preserve"> </w:t>
        </w:r>
      </w:ins>
      <w:del w:id="130" w:author="Autor">
        <w:r w:rsidR="004A1231" w:rsidRPr="00CF1DAB" w:rsidDel="007C31F6">
          <w:rPr>
            <w:color w:val="000000" w:themeColor="text1"/>
            <w:sz w:val="22"/>
            <w:szCs w:val="22"/>
          </w:rPr>
          <w:delText xml:space="preserve">que </w:delText>
        </w:r>
      </w:del>
      <w:r w:rsidR="004A1231" w:rsidRPr="00CF1DAB">
        <w:rPr>
          <w:color w:val="000000" w:themeColor="text1"/>
          <w:sz w:val="22"/>
          <w:szCs w:val="22"/>
        </w:rPr>
        <w:t xml:space="preserve">puedan prestarlo. El contrato, que tendrá carácter reglado, será comunicado al </w:t>
      </w:r>
      <w:ins w:id="131" w:author="Autor">
        <w:r w:rsidR="00F770AF" w:rsidRPr="00CF1DAB">
          <w:rPr>
            <w:color w:val="000000" w:themeColor="text1"/>
            <w:sz w:val="22"/>
            <w:szCs w:val="22"/>
          </w:rPr>
          <w:t>o</w:t>
        </w:r>
      </w:ins>
      <w:del w:id="132" w:author="Autor">
        <w:r w:rsidR="004A1231" w:rsidRPr="00CF1DAB">
          <w:rPr>
            <w:color w:val="000000" w:themeColor="text1"/>
            <w:sz w:val="22"/>
            <w:szCs w:val="22"/>
          </w:rPr>
          <w:delText>O</w:delText>
        </w:r>
      </w:del>
      <w:r w:rsidR="004A1231" w:rsidRPr="00CF1DAB">
        <w:rPr>
          <w:color w:val="000000" w:themeColor="text1"/>
          <w:sz w:val="22"/>
          <w:szCs w:val="22"/>
        </w:rPr>
        <w:t xml:space="preserve">perador del </w:t>
      </w:r>
      <w:ins w:id="133" w:author="Autor">
        <w:r w:rsidR="00F770AF" w:rsidRPr="00CF1DAB">
          <w:rPr>
            <w:color w:val="000000" w:themeColor="text1"/>
            <w:sz w:val="22"/>
            <w:szCs w:val="22"/>
          </w:rPr>
          <w:t>s</w:t>
        </w:r>
      </w:ins>
      <w:del w:id="134" w:author="Autor">
        <w:r w:rsidR="004A1231" w:rsidRPr="00CF1DAB">
          <w:rPr>
            <w:color w:val="000000" w:themeColor="text1"/>
            <w:sz w:val="22"/>
            <w:szCs w:val="22"/>
          </w:rPr>
          <w:delText>S</w:delText>
        </w:r>
      </w:del>
      <w:r w:rsidR="004A1231" w:rsidRPr="00CF1DAB">
        <w:rPr>
          <w:color w:val="000000" w:themeColor="text1"/>
          <w:sz w:val="22"/>
          <w:szCs w:val="22"/>
        </w:rPr>
        <w:t xml:space="preserve">istema, que </w:t>
      </w:r>
      <w:r w:rsidR="004A1231" w:rsidRPr="00CF1DAB">
        <w:rPr>
          <w:color w:val="000000" w:themeColor="text1"/>
          <w:sz w:val="22"/>
          <w:szCs w:val="22"/>
        </w:rPr>
        <w:lastRenderedPageBreak/>
        <w:t>certificará el servicio efectivamente prestado en ejecución de dicho contrato y se liquidará por las partes al precio que hubieran pactado.</w:t>
      </w:r>
    </w:p>
    <w:p w14:paraId="1227FAD3" w14:textId="3A39B506" w:rsidR="004A1231" w:rsidRPr="00CF1DAB" w:rsidRDefault="004A1231" w:rsidP="0003752F">
      <w:pPr>
        <w:pStyle w:val="Pa23"/>
        <w:spacing w:before="240"/>
        <w:rPr>
          <w:caps/>
          <w:color w:val="000000"/>
          <w:sz w:val="22"/>
          <w:szCs w:val="22"/>
        </w:rPr>
      </w:pPr>
      <w:r w:rsidRPr="00CF1DAB">
        <w:rPr>
          <w:caps/>
          <w:color w:val="000000"/>
          <w:sz w:val="22"/>
          <w:szCs w:val="22"/>
        </w:rPr>
        <w:t xml:space="preserve">7. </w:t>
      </w:r>
      <w:r w:rsidR="0003752F" w:rsidRPr="00CF1DAB">
        <w:rPr>
          <w:color w:val="000000"/>
          <w:sz w:val="22"/>
          <w:szCs w:val="22"/>
        </w:rPr>
        <w:t>Comunicación de datos</w:t>
      </w:r>
    </w:p>
    <w:p w14:paraId="22CE2541" w14:textId="137D1E73" w:rsidR="004A1231" w:rsidRPr="00CF1DAB" w:rsidRDefault="004A1231" w:rsidP="0003752F">
      <w:pPr>
        <w:pStyle w:val="Pa14"/>
        <w:spacing w:before="120"/>
        <w:jc w:val="both"/>
        <w:rPr>
          <w:color w:val="000000"/>
          <w:sz w:val="22"/>
          <w:szCs w:val="22"/>
        </w:rPr>
      </w:pPr>
      <w:r w:rsidRPr="00CF1DAB">
        <w:rPr>
          <w:color w:val="000000" w:themeColor="text1"/>
          <w:sz w:val="22"/>
          <w:szCs w:val="22"/>
        </w:rPr>
        <w:t xml:space="preserve">Las </w:t>
      </w:r>
      <w:r w:rsidR="00CA7424" w:rsidRPr="00CF1DAB">
        <w:rPr>
          <w:color w:val="000000" w:themeColor="text1"/>
          <w:sz w:val="22"/>
          <w:szCs w:val="22"/>
        </w:rPr>
        <w:t xml:space="preserve">empresas </w:t>
      </w:r>
      <w:del w:id="135" w:author="Autor">
        <w:r w:rsidRPr="00CF1DAB" w:rsidDel="004A1231">
          <w:rPr>
            <w:color w:val="000000" w:themeColor="text1"/>
            <w:sz w:val="22"/>
            <w:szCs w:val="22"/>
          </w:rPr>
          <w:delText>de generación</w:delText>
        </w:r>
      </w:del>
      <w:ins w:id="136" w:author="Autor">
        <w:r w:rsidR="00CA7424" w:rsidRPr="00CF1DAB">
          <w:rPr>
            <w:color w:val="000000" w:themeColor="text1"/>
            <w:sz w:val="22"/>
            <w:szCs w:val="22"/>
          </w:rPr>
          <w:t>propietarias u operadores de las instalaciones</w:t>
        </w:r>
      </w:ins>
      <w:r w:rsidR="00CA7424" w:rsidRPr="00CF1DAB">
        <w:rPr>
          <w:color w:val="000000" w:themeColor="text1"/>
          <w:sz w:val="22"/>
          <w:szCs w:val="22"/>
        </w:rPr>
        <w:t xml:space="preserve"> </w:t>
      </w:r>
      <w:r w:rsidRPr="00CF1DAB">
        <w:rPr>
          <w:color w:val="000000" w:themeColor="text1"/>
          <w:sz w:val="22"/>
          <w:szCs w:val="22"/>
        </w:rPr>
        <w:t xml:space="preserve">deberán declarar </w:t>
      </w:r>
      <w:ins w:id="137" w:author="Autor">
        <w:r w:rsidR="005E7A89" w:rsidRPr="00CF1DAB">
          <w:rPr>
            <w:color w:val="000000" w:themeColor="text1"/>
            <w:sz w:val="22"/>
            <w:szCs w:val="22"/>
          </w:rPr>
          <w:t xml:space="preserve">al </w:t>
        </w:r>
        <w:r w:rsidR="0092722C" w:rsidRPr="00CF1DAB">
          <w:rPr>
            <w:color w:val="000000" w:themeColor="text1"/>
            <w:sz w:val="22"/>
            <w:szCs w:val="22"/>
          </w:rPr>
          <w:t>o</w:t>
        </w:r>
        <w:r w:rsidR="005E7A89" w:rsidRPr="00CF1DAB">
          <w:rPr>
            <w:color w:val="000000" w:themeColor="text1"/>
            <w:sz w:val="22"/>
            <w:szCs w:val="22"/>
          </w:rPr>
          <w:t xml:space="preserve">perador del </w:t>
        </w:r>
        <w:r w:rsidR="0092722C" w:rsidRPr="00CF1DAB">
          <w:rPr>
            <w:color w:val="000000" w:themeColor="text1"/>
            <w:sz w:val="22"/>
            <w:szCs w:val="22"/>
          </w:rPr>
          <w:t>s</w:t>
        </w:r>
        <w:r w:rsidR="005E7A89" w:rsidRPr="00CF1DAB">
          <w:rPr>
            <w:color w:val="000000" w:themeColor="text1"/>
            <w:sz w:val="22"/>
            <w:szCs w:val="22"/>
          </w:rPr>
          <w:t xml:space="preserve">istema </w:t>
        </w:r>
      </w:ins>
      <w:r w:rsidRPr="00CF1DAB">
        <w:rPr>
          <w:color w:val="000000" w:themeColor="text1"/>
          <w:sz w:val="22"/>
          <w:szCs w:val="22"/>
        </w:rPr>
        <w:t>las características de los reguladores primarios de</w:t>
      </w:r>
      <w:del w:id="138" w:author="Autor">
        <w:r w:rsidRPr="00CF1DAB" w:rsidDel="004A1231">
          <w:rPr>
            <w:color w:val="000000" w:themeColor="text1"/>
            <w:sz w:val="22"/>
            <w:szCs w:val="22"/>
          </w:rPr>
          <w:delText xml:space="preserve"> </w:delText>
        </w:r>
      </w:del>
      <w:ins w:id="139" w:author="Autor">
        <w:r w:rsidR="1188A58B" w:rsidRPr="00CF1DAB">
          <w:rPr>
            <w:color w:val="000000" w:themeColor="text1"/>
            <w:sz w:val="22"/>
            <w:szCs w:val="22"/>
          </w:rPr>
          <w:t xml:space="preserve"> las instalaciones</w:t>
        </w:r>
        <w:del w:id="140" w:author="Autor">
          <w:r w:rsidR="1188A58B" w:rsidRPr="00CF1DAB" w:rsidDel="009A0ABA">
            <w:rPr>
              <w:color w:val="000000" w:themeColor="text1"/>
              <w:sz w:val="22"/>
              <w:szCs w:val="22"/>
            </w:rPr>
            <w:delText>t</w:delText>
          </w:r>
        </w:del>
      </w:ins>
      <w:del w:id="141" w:author="Autor">
        <w:r w:rsidRPr="00CF1DAB" w:rsidDel="004A1231">
          <w:rPr>
            <w:color w:val="000000" w:themeColor="text1"/>
            <w:sz w:val="22"/>
            <w:szCs w:val="22"/>
          </w:rPr>
          <w:delText>los generadores</w:delText>
        </w:r>
      </w:del>
      <w:r w:rsidRPr="00CF1DAB">
        <w:rPr>
          <w:color w:val="000000" w:themeColor="text1"/>
          <w:sz w:val="22"/>
          <w:szCs w:val="22"/>
        </w:rPr>
        <w:t xml:space="preserve"> de su propiedad, así como el estatismo de cada grupo</w:t>
      </w:r>
      <w:ins w:id="142" w:author="Autor">
        <w:r w:rsidR="00316419" w:rsidRPr="00CF1DAB">
          <w:rPr>
            <w:color w:val="000000" w:themeColor="text1"/>
            <w:sz w:val="22"/>
            <w:szCs w:val="22"/>
          </w:rPr>
          <w:t>,</w:t>
        </w:r>
      </w:ins>
      <w:r w:rsidRPr="00CF1DAB">
        <w:rPr>
          <w:color w:val="000000" w:themeColor="text1"/>
          <w:sz w:val="22"/>
          <w:szCs w:val="22"/>
        </w:rPr>
        <w:t xml:space="preserve"> antes del 30 de noviembre de cada año.</w:t>
      </w:r>
    </w:p>
    <w:p w14:paraId="5977F5B8" w14:textId="759D01B6" w:rsidR="004A1231" w:rsidRPr="00CF1DAB" w:rsidRDefault="004A1231" w:rsidP="0003752F">
      <w:pPr>
        <w:pStyle w:val="Pa14"/>
        <w:spacing w:before="120"/>
        <w:jc w:val="both"/>
        <w:rPr>
          <w:color w:val="000000"/>
          <w:sz w:val="22"/>
          <w:szCs w:val="22"/>
        </w:rPr>
      </w:pPr>
      <w:r w:rsidRPr="00CF1DAB">
        <w:rPr>
          <w:color w:val="000000" w:themeColor="text1"/>
          <w:sz w:val="22"/>
          <w:szCs w:val="22"/>
        </w:rPr>
        <w:t xml:space="preserve">Las empresas </w:t>
      </w:r>
      <w:del w:id="143" w:author="Autor">
        <w:r w:rsidRPr="00CF1DAB" w:rsidDel="004A1231">
          <w:rPr>
            <w:color w:val="000000" w:themeColor="text1"/>
            <w:sz w:val="22"/>
            <w:szCs w:val="22"/>
          </w:rPr>
          <w:delText>de generación</w:delText>
        </w:r>
      </w:del>
      <w:ins w:id="144" w:author="Autor">
        <w:r w:rsidR="00CA7424" w:rsidRPr="00CF1DAB">
          <w:rPr>
            <w:color w:val="000000" w:themeColor="text1"/>
            <w:sz w:val="22"/>
            <w:szCs w:val="22"/>
          </w:rPr>
          <w:t xml:space="preserve">propietarias u operadores de las instalaciones </w:t>
        </w:r>
        <w:del w:id="145" w:author="Autor">
          <w:r w:rsidRPr="00CF1DAB" w:rsidDel="00CA7424">
            <w:rPr>
              <w:color w:val="000000" w:themeColor="text1"/>
              <w:sz w:val="22"/>
              <w:szCs w:val="22"/>
            </w:rPr>
            <w:delText>de producción</w:delText>
          </w:r>
        </w:del>
      </w:ins>
      <w:del w:id="146" w:author="Autor">
        <w:r w:rsidRPr="00CF1DAB" w:rsidDel="00CA7424">
          <w:rPr>
            <w:color w:val="000000" w:themeColor="text1"/>
            <w:sz w:val="22"/>
            <w:szCs w:val="22"/>
          </w:rPr>
          <w:delText xml:space="preserve"> </w:delText>
        </w:r>
      </w:del>
      <w:r w:rsidRPr="00CF1DAB">
        <w:rPr>
          <w:color w:val="000000" w:themeColor="text1"/>
          <w:sz w:val="22"/>
          <w:szCs w:val="22"/>
        </w:rPr>
        <w:t xml:space="preserve">deberán comunicar </w:t>
      </w:r>
      <w:ins w:id="147" w:author="Autor">
        <w:r w:rsidR="30EFF9E5" w:rsidRPr="00CF1DAB">
          <w:rPr>
            <w:color w:val="000000" w:themeColor="text1"/>
            <w:sz w:val="22"/>
            <w:szCs w:val="22"/>
          </w:rPr>
          <w:t xml:space="preserve">al </w:t>
        </w:r>
        <w:r w:rsidR="00AA2F08" w:rsidRPr="00CF1DAB">
          <w:rPr>
            <w:color w:val="000000" w:themeColor="text1"/>
            <w:sz w:val="22"/>
            <w:szCs w:val="22"/>
          </w:rPr>
          <w:t>o</w:t>
        </w:r>
        <w:r w:rsidR="30EFF9E5" w:rsidRPr="00CF1DAB">
          <w:rPr>
            <w:color w:val="000000" w:themeColor="text1"/>
            <w:sz w:val="22"/>
            <w:szCs w:val="22"/>
          </w:rPr>
          <w:t xml:space="preserve">perador del </w:t>
        </w:r>
        <w:r w:rsidR="00AA2F08" w:rsidRPr="00CF1DAB">
          <w:rPr>
            <w:color w:val="000000" w:themeColor="text1"/>
            <w:sz w:val="22"/>
            <w:szCs w:val="22"/>
          </w:rPr>
          <w:t>s</w:t>
        </w:r>
        <w:r w:rsidR="30EFF9E5" w:rsidRPr="00CF1DAB">
          <w:rPr>
            <w:color w:val="000000" w:themeColor="text1"/>
            <w:sz w:val="22"/>
            <w:szCs w:val="22"/>
          </w:rPr>
          <w:t>istema</w:t>
        </w:r>
        <w:r w:rsidR="00316419" w:rsidRPr="00CF1DAB">
          <w:rPr>
            <w:color w:val="000000" w:themeColor="text1"/>
            <w:sz w:val="22"/>
            <w:szCs w:val="22"/>
          </w:rPr>
          <w:t>,</w:t>
        </w:r>
        <w:r w:rsidR="30EFF9E5" w:rsidRPr="00CF1DAB">
          <w:rPr>
            <w:color w:val="000000" w:themeColor="text1"/>
            <w:sz w:val="22"/>
            <w:szCs w:val="22"/>
          </w:rPr>
          <w:t xml:space="preserve"> </w:t>
        </w:r>
      </w:ins>
      <w:r w:rsidRPr="00CF1DAB">
        <w:rPr>
          <w:color w:val="000000" w:themeColor="text1"/>
          <w:sz w:val="22"/>
          <w:szCs w:val="22"/>
        </w:rPr>
        <w:t>tan pronto se produzca, cualquier cambio en las características técnicas de l</w:t>
      </w:r>
      <w:ins w:id="148" w:author="Autor">
        <w:r w:rsidR="2D46C97C" w:rsidRPr="00CF1DAB">
          <w:rPr>
            <w:color w:val="000000" w:themeColor="text1"/>
            <w:sz w:val="22"/>
            <w:szCs w:val="22"/>
          </w:rPr>
          <w:t>as</w:t>
        </w:r>
        <w:r w:rsidR="009A0ABA" w:rsidRPr="00CF1DAB">
          <w:rPr>
            <w:color w:val="000000" w:themeColor="text1"/>
            <w:sz w:val="22"/>
            <w:szCs w:val="22"/>
          </w:rPr>
          <w:t xml:space="preserve"> </w:t>
        </w:r>
      </w:ins>
      <w:del w:id="149" w:author="Autor">
        <w:r w:rsidRPr="00CF1DAB" w:rsidDel="004A1231">
          <w:rPr>
            <w:color w:val="000000" w:themeColor="text1"/>
            <w:sz w:val="22"/>
            <w:szCs w:val="22"/>
          </w:rPr>
          <w:delText>os generadores</w:delText>
        </w:r>
      </w:del>
      <w:ins w:id="150" w:author="Autor">
        <w:r w:rsidR="0C993C15" w:rsidRPr="00CF1DAB">
          <w:rPr>
            <w:color w:val="000000" w:themeColor="text1"/>
            <w:sz w:val="22"/>
            <w:szCs w:val="22"/>
          </w:rPr>
          <w:t>instalaciones</w:t>
        </w:r>
      </w:ins>
      <w:r w:rsidRPr="00CF1DAB">
        <w:rPr>
          <w:color w:val="000000" w:themeColor="text1"/>
          <w:sz w:val="22"/>
          <w:szCs w:val="22"/>
        </w:rPr>
        <w:t xml:space="preserve"> que pudieran afectar a su </w:t>
      </w:r>
      <w:ins w:id="151" w:author="Autor">
        <w:r w:rsidR="1458184B" w:rsidRPr="00CF1DAB">
          <w:rPr>
            <w:color w:val="000000" w:themeColor="text1"/>
            <w:sz w:val="22"/>
            <w:szCs w:val="22"/>
          </w:rPr>
          <w:t xml:space="preserve">regulación </w:t>
        </w:r>
      </w:ins>
      <w:del w:id="152" w:author="Autor">
        <w:r w:rsidRPr="00CF1DAB" w:rsidDel="004A1231">
          <w:rPr>
            <w:color w:val="000000" w:themeColor="text1"/>
            <w:sz w:val="22"/>
            <w:szCs w:val="22"/>
          </w:rPr>
          <w:delText>reserva</w:delText>
        </w:r>
      </w:del>
      <w:r w:rsidRPr="00CF1DAB">
        <w:rPr>
          <w:color w:val="000000" w:themeColor="text1"/>
          <w:sz w:val="22"/>
          <w:szCs w:val="22"/>
        </w:rPr>
        <w:t xml:space="preserve"> primaria.</w:t>
      </w:r>
      <w:ins w:id="153" w:author="Autor">
        <w:r w:rsidR="001F6FA8" w:rsidRPr="00CF1DAB">
          <w:rPr>
            <w:color w:val="000000" w:themeColor="text1"/>
            <w:sz w:val="22"/>
            <w:szCs w:val="22"/>
          </w:rPr>
          <w:t xml:space="preserve"> Dicho cambio deberá estar debidamente justificado y contar con la aprobación del regulador cuando suponga, a criterio del </w:t>
        </w:r>
        <w:r w:rsidRPr="00CF1DAB" w:rsidDel="001F6FA8">
          <w:rPr>
            <w:color w:val="000000" w:themeColor="text1"/>
            <w:sz w:val="22"/>
            <w:szCs w:val="22"/>
          </w:rPr>
          <w:t>o</w:t>
        </w:r>
        <w:r w:rsidR="001F6FA8" w:rsidRPr="00CF1DAB">
          <w:rPr>
            <w:color w:val="000000" w:themeColor="text1"/>
            <w:sz w:val="22"/>
            <w:szCs w:val="22"/>
          </w:rPr>
          <w:t xml:space="preserve">perador del </w:t>
        </w:r>
        <w:r w:rsidRPr="00CF1DAB">
          <w:rPr>
            <w:color w:val="000000" w:themeColor="text1"/>
            <w:sz w:val="22"/>
            <w:szCs w:val="22"/>
          </w:rPr>
          <w:t>s</w:t>
        </w:r>
        <w:r w:rsidR="001F6FA8" w:rsidRPr="00CF1DAB">
          <w:rPr>
            <w:color w:val="000000" w:themeColor="text1"/>
            <w:sz w:val="22"/>
            <w:szCs w:val="22"/>
          </w:rPr>
          <w:t>istema, un empeoramiento de dichas características.</w:t>
        </w:r>
      </w:ins>
    </w:p>
    <w:p w14:paraId="6A1A7C24" w14:textId="625B47C4" w:rsidR="004A1231" w:rsidRPr="00CF1DAB" w:rsidRDefault="004A1231" w:rsidP="0003752F">
      <w:pPr>
        <w:pStyle w:val="Pa23"/>
        <w:spacing w:before="240"/>
        <w:rPr>
          <w:caps/>
          <w:color w:val="000000"/>
          <w:sz w:val="22"/>
          <w:szCs w:val="22"/>
        </w:rPr>
      </w:pPr>
      <w:r w:rsidRPr="00CF1DAB">
        <w:rPr>
          <w:caps/>
          <w:color w:val="000000"/>
          <w:sz w:val="22"/>
          <w:szCs w:val="22"/>
        </w:rPr>
        <w:t xml:space="preserve">8. </w:t>
      </w:r>
      <w:r w:rsidR="0003752F" w:rsidRPr="00CF1DAB">
        <w:rPr>
          <w:color w:val="000000"/>
          <w:sz w:val="22"/>
          <w:szCs w:val="22"/>
        </w:rPr>
        <w:t>Control del cumplimiento de los requisitos</w:t>
      </w:r>
    </w:p>
    <w:p w14:paraId="42482711" w14:textId="77777777" w:rsidR="004A1231" w:rsidRPr="00CF1DAB" w:rsidRDefault="004A1231" w:rsidP="0003752F">
      <w:pPr>
        <w:pStyle w:val="Pa14"/>
        <w:spacing w:before="120"/>
        <w:jc w:val="both"/>
        <w:rPr>
          <w:del w:id="154" w:author="Autor"/>
          <w:color w:val="000000"/>
          <w:sz w:val="22"/>
          <w:szCs w:val="22"/>
        </w:rPr>
      </w:pPr>
      <w:del w:id="155" w:author="Autor">
        <w:r w:rsidRPr="00CF1DAB">
          <w:rPr>
            <w:color w:val="000000"/>
            <w:sz w:val="22"/>
            <w:szCs w:val="22"/>
          </w:rPr>
          <w:delText>Se comprobarán las declaraciones realizadas mediante auditorías e inspecciones técnicas.</w:delText>
        </w:r>
      </w:del>
    </w:p>
    <w:p w14:paraId="15196B4A" w14:textId="1133E73D" w:rsidR="001C0C2F" w:rsidRPr="00CF1DAB" w:rsidDel="00F41725" w:rsidRDefault="004A1231" w:rsidP="0003752F">
      <w:pPr>
        <w:pStyle w:val="Pa14"/>
        <w:spacing w:before="120"/>
        <w:jc w:val="both"/>
        <w:rPr>
          <w:ins w:id="156" w:author="Autor"/>
          <w:del w:id="157" w:author="Autor"/>
          <w:color w:val="000000"/>
          <w:sz w:val="22"/>
          <w:szCs w:val="22"/>
        </w:rPr>
      </w:pPr>
      <w:del w:id="158" w:author="Autor">
        <w:r w:rsidRPr="00CF1DAB">
          <w:rPr>
            <w:color w:val="000000"/>
            <w:sz w:val="22"/>
            <w:szCs w:val="22"/>
          </w:rPr>
          <w:delText>Las inspecciones de todos los equipos se realizarán a lo largo de un periodo cíclico de cinco años, seleccionando mediante un sistema aleatorio los equipos que deben ser revisados cada año.</w:delText>
        </w:r>
      </w:del>
    </w:p>
    <w:p w14:paraId="6CD2593A" w14:textId="3807FFE4" w:rsidR="00940A08" w:rsidRPr="00CF1DAB" w:rsidDel="00A95651" w:rsidRDefault="00940A08" w:rsidP="0003752F">
      <w:pPr>
        <w:pStyle w:val="Pa14"/>
        <w:spacing w:before="120"/>
        <w:jc w:val="both"/>
        <w:rPr>
          <w:ins w:id="159" w:author="Autor"/>
          <w:color w:val="000000" w:themeColor="text1"/>
          <w:sz w:val="22"/>
          <w:szCs w:val="22"/>
        </w:rPr>
      </w:pPr>
      <w:ins w:id="160" w:author="Autor">
        <w:r w:rsidRPr="00CF1DAB">
          <w:rPr>
            <w:color w:val="000000" w:themeColor="text1"/>
            <w:sz w:val="22"/>
            <w:szCs w:val="22"/>
          </w:rPr>
          <w:t xml:space="preserve">El </w:t>
        </w:r>
        <w:r w:rsidR="00AD26A0" w:rsidRPr="00CF1DAB">
          <w:rPr>
            <w:color w:val="000000" w:themeColor="text1"/>
            <w:sz w:val="22"/>
            <w:szCs w:val="22"/>
          </w:rPr>
          <w:t>o</w:t>
        </w:r>
        <w:r w:rsidRPr="00CF1DAB">
          <w:rPr>
            <w:color w:val="000000" w:themeColor="text1"/>
            <w:sz w:val="22"/>
            <w:szCs w:val="22"/>
          </w:rPr>
          <w:t xml:space="preserve">perador del </w:t>
        </w:r>
        <w:r w:rsidR="00AD26A0" w:rsidRPr="00CF1DAB">
          <w:rPr>
            <w:color w:val="000000" w:themeColor="text1"/>
            <w:sz w:val="22"/>
            <w:szCs w:val="22"/>
          </w:rPr>
          <w:t>s</w:t>
        </w:r>
        <w:r w:rsidRPr="00CF1DAB">
          <w:rPr>
            <w:color w:val="000000" w:themeColor="text1"/>
            <w:sz w:val="22"/>
            <w:szCs w:val="22"/>
          </w:rPr>
          <w:t>istema podrá realizar el control del cumplimiento de los requisitos a partir del comportamiento observado de</w:t>
        </w:r>
        <w:r w:rsidR="00D47391" w:rsidRPr="00CF1DAB">
          <w:rPr>
            <w:color w:val="000000" w:themeColor="text1"/>
            <w:sz w:val="22"/>
            <w:szCs w:val="22"/>
          </w:rPr>
          <w:t xml:space="preserve"> las instalaciones</w:t>
        </w:r>
        <w:r w:rsidRPr="00CF1DAB">
          <w:rPr>
            <w:color w:val="000000" w:themeColor="text1"/>
            <w:sz w:val="22"/>
            <w:szCs w:val="22"/>
          </w:rPr>
          <w:t xml:space="preserve"> ante incidentes reales de pérdida de generación</w:t>
        </w:r>
        <w:r w:rsidR="4794F0DD" w:rsidRPr="00CF1DAB">
          <w:rPr>
            <w:color w:val="000000" w:themeColor="text1"/>
            <w:sz w:val="22"/>
            <w:szCs w:val="22"/>
          </w:rPr>
          <w:t xml:space="preserve"> (o de enlaces con otros sistemas eléctricos)</w:t>
        </w:r>
        <w:r w:rsidR="001F6FA8" w:rsidRPr="00CF1DAB">
          <w:rPr>
            <w:color w:val="000000" w:themeColor="text1"/>
            <w:sz w:val="22"/>
            <w:szCs w:val="22"/>
          </w:rPr>
          <w:t xml:space="preserve"> y desequilibrios de generación-demanda</w:t>
        </w:r>
        <w:r w:rsidRPr="00CF1DAB">
          <w:rPr>
            <w:color w:val="000000" w:themeColor="text1"/>
            <w:sz w:val="22"/>
            <w:szCs w:val="22"/>
          </w:rPr>
          <w:t xml:space="preserve"> con variaciones de frecuencia mayores de 100 mHz a los 30 segundos de dicha pérdida. Para ello podrá solicitar a los titulares de las</w:t>
        </w:r>
        <w:r w:rsidR="00B41BB4" w:rsidRPr="00CF1DAB">
          <w:rPr>
            <w:color w:val="000000" w:themeColor="text1"/>
            <w:sz w:val="22"/>
            <w:szCs w:val="22"/>
          </w:rPr>
          <w:t xml:space="preserve"> diferentes</w:t>
        </w:r>
        <w:r w:rsidRPr="00CF1DAB">
          <w:rPr>
            <w:color w:val="000000" w:themeColor="text1"/>
            <w:sz w:val="22"/>
            <w:szCs w:val="22"/>
          </w:rPr>
          <w:t xml:space="preserve"> </w:t>
        </w:r>
        <w:r w:rsidR="30F72A43" w:rsidRPr="00CF1DAB">
          <w:rPr>
            <w:color w:val="000000" w:themeColor="text1"/>
            <w:sz w:val="22"/>
            <w:szCs w:val="22"/>
          </w:rPr>
          <w:t>instalaciones</w:t>
        </w:r>
        <w:r w:rsidR="00B41BB4" w:rsidRPr="00CF1DAB">
          <w:rPr>
            <w:color w:val="000000" w:themeColor="text1"/>
            <w:sz w:val="22"/>
            <w:szCs w:val="22"/>
          </w:rPr>
          <w:t xml:space="preserve"> </w:t>
        </w:r>
        <w:r w:rsidRPr="00CF1DAB">
          <w:rPr>
            <w:color w:val="000000" w:themeColor="text1"/>
            <w:sz w:val="22"/>
            <w:szCs w:val="22"/>
          </w:rPr>
          <w:t xml:space="preserve">el registro de la potencia producida por cada </w:t>
        </w:r>
        <w:r w:rsidR="0400A236" w:rsidRPr="00CF1DAB">
          <w:rPr>
            <w:color w:val="000000" w:themeColor="text1"/>
            <w:sz w:val="22"/>
            <w:szCs w:val="22"/>
          </w:rPr>
          <w:t>instalación</w:t>
        </w:r>
      </w:ins>
      <w:r w:rsidR="00FA64AE" w:rsidRPr="00CF1DAB">
        <w:rPr>
          <w:color w:val="000000" w:themeColor="text1"/>
          <w:sz w:val="22"/>
          <w:szCs w:val="22"/>
        </w:rPr>
        <w:t xml:space="preserve"> </w:t>
      </w:r>
      <w:ins w:id="161" w:author="Autor">
        <w:r w:rsidRPr="00CF1DAB">
          <w:rPr>
            <w:color w:val="000000" w:themeColor="text1"/>
            <w:sz w:val="22"/>
            <w:szCs w:val="22"/>
          </w:rPr>
          <w:t xml:space="preserve">–al menos un valor cada </w:t>
        </w:r>
        <w:r w:rsidR="2173C7DE" w:rsidRPr="00CF1DAB">
          <w:rPr>
            <w:color w:val="000000" w:themeColor="text1"/>
            <w:sz w:val="22"/>
            <w:szCs w:val="22"/>
          </w:rPr>
          <w:t>50 ms</w:t>
        </w:r>
        <w:r w:rsidR="009011B0" w:rsidRPr="00CF1DAB">
          <w:rPr>
            <w:color w:val="000000" w:themeColor="text1"/>
            <w:sz w:val="22"/>
            <w:szCs w:val="22"/>
          </w:rPr>
          <w:t>–</w:t>
        </w:r>
        <w:r w:rsidRPr="00CF1DAB">
          <w:rPr>
            <w:color w:val="000000" w:themeColor="text1"/>
            <w:sz w:val="22"/>
            <w:szCs w:val="22"/>
          </w:rPr>
          <w:t xml:space="preserve"> desde t-15 s hasta t+105 s siendo t el instante del </w:t>
        </w:r>
        <w:r w:rsidR="001F6FA8" w:rsidRPr="00CF1DAB">
          <w:rPr>
            <w:color w:val="000000" w:themeColor="text1"/>
            <w:sz w:val="22"/>
            <w:szCs w:val="22"/>
          </w:rPr>
          <w:t>evento</w:t>
        </w:r>
        <w:r w:rsidRPr="00CF1DAB">
          <w:rPr>
            <w:color w:val="000000" w:themeColor="text1"/>
            <w:sz w:val="22"/>
            <w:szCs w:val="22"/>
          </w:rPr>
          <w:t>.</w:t>
        </w:r>
      </w:ins>
    </w:p>
    <w:p w14:paraId="072E0585" w14:textId="239E6C07" w:rsidR="180F2513" w:rsidRPr="00CF1DAB" w:rsidRDefault="180F2513" w:rsidP="0003752F">
      <w:pPr>
        <w:pStyle w:val="Pa14"/>
        <w:spacing w:before="120"/>
        <w:jc w:val="both"/>
        <w:rPr>
          <w:ins w:id="162" w:author="Autor"/>
          <w:color w:val="000000" w:themeColor="text1"/>
          <w:sz w:val="22"/>
          <w:szCs w:val="22"/>
        </w:rPr>
      </w:pPr>
      <w:ins w:id="163" w:author="Autor">
        <w:r w:rsidRPr="00CF1DAB">
          <w:rPr>
            <w:color w:val="000000" w:themeColor="text1"/>
            <w:sz w:val="22"/>
            <w:szCs w:val="22"/>
          </w:rPr>
          <w:t>El operador del sistema podrá solicitar pruebas para aquellas instalaciones asociadas al control de regulación primaria, en el supuesto que se observen funcionamientos que no estén acordes a la normativa vigente.</w:t>
        </w:r>
      </w:ins>
    </w:p>
    <w:p w14:paraId="26278F27" w14:textId="78689EED" w:rsidR="00940A08" w:rsidRPr="00CF1DAB" w:rsidRDefault="00940A08" w:rsidP="0003752F">
      <w:pPr>
        <w:pStyle w:val="Pa14"/>
        <w:spacing w:before="120"/>
        <w:jc w:val="both"/>
        <w:rPr>
          <w:sz w:val="22"/>
          <w:szCs w:val="22"/>
        </w:rPr>
      </w:pPr>
    </w:p>
    <w:sectPr w:rsidR="00940A08" w:rsidRPr="00CF1DAB">
      <w:pgSz w:w="11906" w:h="16838"/>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F6F565" w16cex:dateUtc="2022-04-05T15:05:00Z"/>
  <w16cex:commentExtensible w16cex:durableId="25F684AF" w16cex:dateUtc="2022-04-06T00:03:00Z"/>
  <w16cex:commentExtensible w16cex:durableId="25F703E2" w16cex:dateUtc="2022-04-06T01:07:00Z"/>
  <w16cex:commentExtensible w16cex:durableId="25F6FA75" w16cex:dateUtc="2022-04-05T15: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87EB5" w14:textId="77777777" w:rsidR="0080102E" w:rsidRDefault="0080102E" w:rsidP="005F0D32">
      <w:pPr>
        <w:spacing w:after="0" w:line="240" w:lineRule="auto"/>
      </w:pPr>
      <w:r>
        <w:separator/>
      </w:r>
    </w:p>
  </w:endnote>
  <w:endnote w:type="continuationSeparator" w:id="0">
    <w:p w14:paraId="4C5850C9" w14:textId="77777777" w:rsidR="0080102E" w:rsidRDefault="0080102E" w:rsidP="005F0D32">
      <w:pPr>
        <w:spacing w:after="0" w:line="240" w:lineRule="auto"/>
      </w:pPr>
      <w:r>
        <w:continuationSeparator/>
      </w:r>
    </w:p>
  </w:endnote>
  <w:endnote w:type="continuationNotice" w:id="1">
    <w:p w14:paraId="2E937682" w14:textId="77777777" w:rsidR="0080102E" w:rsidRDefault="008010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7205E" w14:textId="77777777" w:rsidR="0080102E" w:rsidRDefault="0080102E" w:rsidP="005F0D32">
      <w:pPr>
        <w:spacing w:after="0" w:line="240" w:lineRule="auto"/>
      </w:pPr>
      <w:r>
        <w:separator/>
      </w:r>
    </w:p>
  </w:footnote>
  <w:footnote w:type="continuationSeparator" w:id="0">
    <w:p w14:paraId="62E25EDC" w14:textId="77777777" w:rsidR="0080102E" w:rsidRDefault="0080102E" w:rsidP="005F0D32">
      <w:pPr>
        <w:spacing w:after="0" w:line="240" w:lineRule="auto"/>
      </w:pPr>
      <w:r>
        <w:continuationSeparator/>
      </w:r>
    </w:p>
  </w:footnote>
  <w:footnote w:type="continuationNotice" w:id="1">
    <w:p w14:paraId="2EF94E5D" w14:textId="77777777" w:rsidR="0080102E" w:rsidRDefault="0080102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56DCA"/>
    <w:multiLevelType w:val="hybridMultilevel"/>
    <w:tmpl w:val="52ACFCCC"/>
    <w:lvl w:ilvl="0" w:tplc="DB74A4F8">
      <w:start w:val="1"/>
      <w:numFmt w:val="lowerLetter"/>
      <w:lvlText w:val="%1."/>
      <w:lvlJc w:val="left"/>
      <w:pPr>
        <w:ind w:left="720" w:hanging="360"/>
      </w:pPr>
    </w:lvl>
    <w:lvl w:ilvl="1" w:tplc="63C87EC4">
      <w:start w:val="1"/>
      <w:numFmt w:val="lowerLetter"/>
      <w:lvlText w:val="%2."/>
      <w:lvlJc w:val="left"/>
      <w:pPr>
        <w:ind w:left="1440" w:hanging="360"/>
      </w:pPr>
    </w:lvl>
    <w:lvl w:ilvl="2" w:tplc="B8DAFBF0">
      <w:start w:val="1"/>
      <w:numFmt w:val="lowerRoman"/>
      <w:lvlText w:val="%3."/>
      <w:lvlJc w:val="right"/>
      <w:pPr>
        <w:ind w:left="2160" w:hanging="180"/>
      </w:pPr>
    </w:lvl>
    <w:lvl w:ilvl="3" w:tplc="E60CE896">
      <w:start w:val="1"/>
      <w:numFmt w:val="decimal"/>
      <w:lvlText w:val="%4."/>
      <w:lvlJc w:val="left"/>
      <w:pPr>
        <w:ind w:left="2880" w:hanging="360"/>
      </w:pPr>
    </w:lvl>
    <w:lvl w:ilvl="4" w:tplc="7794C77A">
      <w:start w:val="1"/>
      <w:numFmt w:val="lowerLetter"/>
      <w:lvlText w:val="%5."/>
      <w:lvlJc w:val="left"/>
      <w:pPr>
        <w:ind w:left="3600" w:hanging="360"/>
      </w:pPr>
    </w:lvl>
    <w:lvl w:ilvl="5" w:tplc="0C4C133A">
      <w:start w:val="1"/>
      <w:numFmt w:val="lowerRoman"/>
      <w:lvlText w:val="%6."/>
      <w:lvlJc w:val="right"/>
      <w:pPr>
        <w:ind w:left="4320" w:hanging="180"/>
      </w:pPr>
    </w:lvl>
    <w:lvl w:ilvl="6" w:tplc="1F069790">
      <w:start w:val="1"/>
      <w:numFmt w:val="decimal"/>
      <w:lvlText w:val="%7."/>
      <w:lvlJc w:val="left"/>
      <w:pPr>
        <w:ind w:left="5040" w:hanging="360"/>
      </w:pPr>
    </w:lvl>
    <w:lvl w:ilvl="7" w:tplc="10864B58">
      <w:start w:val="1"/>
      <w:numFmt w:val="lowerLetter"/>
      <w:lvlText w:val="%8."/>
      <w:lvlJc w:val="left"/>
      <w:pPr>
        <w:ind w:left="5760" w:hanging="360"/>
      </w:pPr>
    </w:lvl>
    <w:lvl w:ilvl="8" w:tplc="04EE9B1A">
      <w:start w:val="1"/>
      <w:numFmt w:val="lowerRoman"/>
      <w:lvlText w:val="%9."/>
      <w:lvlJc w:val="right"/>
      <w:pPr>
        <w:ind w:left="6480" w:hanging="180"/>
      </w:pPr>
    </w:lvl>
  </w:abstractNum>
  <w:abstractNum w:abstractNumId="1" w15:restartNumberingAfterBreak="0">
    <w:nsid w:val="1E167C46"/>
    <w:multiLevelType w:val="hybridMultilevel"/>
    <w:tmpl w:val="C77ECC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5DF650C"/>
    <w:multiLevelType w:val="hybridMultilevel"/>
    <w:tmpl w:val="336AB8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CD57958"/>
    <w:multiLevelType w:val="hybridMultilevel"/>
    <w:tmpl w:val="2D8804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0FD67CE"/>
    <w:multiLevelType w:val="hybridMultilevel"/>
    <w:tmpl w:val="0680AE2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5539D893"/>
    <w:multiLevelType w:val="hybridMultilevel"/>
    <w:tmpl w:val="6BD439B2"/>
    <w:lvl w:ilvl="0" w:tplc="D0086DA4">
      <w:start w:val="1"/>
      <w:numFmt w:val="bullet"/>
      <w:lvlText w:val=""/>
      <w:lvlJc w:val="left"/>
      <w:pPr>
        <w:ind w:left="720" w:hanging="360"/>
      </w:pPr>
      <w:rPr>
        <w:rFonts w:ascii="Symbol" w:hAnsi="Symbol" w:hint="default"/>
      </w:rPr>
    </w:lvl>
    <w:lvl w:ilvl="1" w:tplc="AF12DC52">
      <w:start w:val="1"/>
      <w:numFmt w:val="bullet"/>
      <w:lvlText w:val="o"/>
      <w:lvlJc w:val="left"/>
      <w:pPr>
        <w:ind w:left="1440" w:hanging="360"/>
      </w:pPr>
      <w:rPr>
        <w:rFonts w:ascii="Courier New" w:hAnsi="Courier New" w:hint="default"/>
      </w:rPr>
    </w:lvl>
    <w:lvl w:ilvl="2" w:tplc="BAF6FD12">
      <w:start w:val="1"/>
      <w:numFmt w:val="bullet"/>
      <w:lvlText w:val="§"/>
      <w:lvlJc w:val="left"/>
      <w:pPr>
        <w:ind w:left="2160" w:hanging="360"/>
      </w:pPr>
      <w:rPr>
        <w:rFonts w:ascii="Wingdings" w:hAnsi="Wingdings" w:hint="default"/>
      </w:rPr>
    </w:lvl>
    <w:lvl w:ilvl="3" w:tplc="68B427C2">
      <w:start w:val="1"/>
      <w:numFmt w:val="bullet"/>
      <w:lvlText w:val=""/>
      <w:lvlJc w:val="left"/>
      <w:pPr>
        <w:ind w:left="2880" w:hanging="360"/>
      </w:pPr>
      <w:rPr>
        <w:rFonts w:ascii="Symbol" w:hAnsi="Symbol" w:hint="default"/>
      </w:rPr>
    </w:lvl>
    <w:lvl w:ilvl="4" w:tplc="8B248454">
      <w:start w:val="1"/>
      <w:numFmt w:val="bullet"/>
      <w:lvlText w:val="o"/>
      <w:lvlJc w:val="left"/>
      <w:pPr>
        <w:ind w:left="3600" w:hanging="360"/>
      </w:pPr>
      <w:rPr>
        <w:rFonts w:ascii="Courier New" w:hAnsi="Courier New" w:hint="default"/>
      </w:rPr>
    </w:lvl>
    <w:lvl w:ilvl="5" w:tplc="FA007926">
      <w:start w:val="1"/>
      <w:numFmt w:val="bullet"/>
      <w:lvlText w:val=""/>
      <w:lvlJc w:val="left"/>
      <w:pPr>
        <w:ind w:left="4320" w:hanging="360"/>
      </w:pPr>
      <w:rPr>
        <w:rFonts w:ascii="Wingdings" w:hAnsi="Wingdings" w:hint="default"/>
      </w:rPr>
    </w:lvl>
    <w:lvl w:ilvl="6" w:tplc="03F8A3DA">
      <w:start w:val="1"/>
      <w:numFmt w:val="bullet"/>
      <w:lvlText w:val=""/>
      <w:lvlJc w:val="left"/>
      <w:pPr>
        <w:ind w:left="5040" w:hanging="360"/>
      </w:pPr>
      <w:rPr>
        <w:rFonts w:ascii="Symbol" w:hAnsi="Symbol" w:hint="default"/>
      </w:rPr>
    </w:lvl>
    <w:lvl w:ilvl="7" w:tplc="6F1C07A8">
      <w:start w:val="1"/>
      <w:numFmt w:val="bullet"/>
      <w:lvlText w:val="o"/>
      <w:lvlJc w:val="left"/>
      <w:pPr>
        <w:ind w:left="5760" w:hanging="360"/>
      </w:pPr>
      <w:rPr>
        <w:rFonts w:ascii="Courier New" w:hAnsi="Courier New" w:hint="default"/>
      </w:rPr>
    </w:lvl>
    <w:lvl w:ilvl="8" w:tplc="38E4D5B0">
      <w:start w:val="1"/>
      <w:numFmt w:val="bullet"/>
      <w:lvlText w:val=""/>
      <w:lvlJc w:val="left"/>
      <w:pPr>
        <w:ind w:left="6480" w:hanging="360"/>
      </w:pPr>
      <w:rPr>
        <w:rFonts w:ascii="Wingdings" w:hAnsi="Wingdings" w:hint="default"/>
      </w:rPr>
    </w:lvl>
  </w:abstractNum>
  <w:abstractNum w:abstractNumId="6" w15:restartNumberingAfterBreak="0">
    <w:nsid w:val="55457E7C"/>
    <w:multiLevelType w:val="hybridMultilevel"/>
    <w:tmpl w:val="6C463AD6"/>
    <w:lvl w:ilvl="0" w:tplc="9940C76E">
      <w:start w:val="1"/>
      <w:numFmt w:val="bullet"/>
      <w:lvlText w:val=""/>
      <w:lvlJc w:val="left"/>
      <w:pPr>
        <w:ind w:left="720" w:hanging="360"/>
      </w:pPr>
      <w:rPr>
        <w:rFonts w:ascii="Symbol" w:hAnsi="Symbol" w:hint="default"/>
      </w:rPr>
    </w:lvl>
    <w:lvl w:ilvl="1" w:tplc="395C074C">
      <w:start w:val="1"/>
      <w:numFmt w:val="bullet"/>
      <w:lvlText w:val="o"/>
      <w:lvlJc w:val="left"/>
      <w:pPr>
        <w:ind w:left="1440" w:hanging="360"/>
      </w:pPr>
      <w:rPr>
        <w:rFonts w:ascii="Courier New" w:hAnsi="Courier New" w:hint="default"/>
      </w:rPr>
    </w:lvl>
    <w:lvl w:ilvl="2" w:tplc="694AA3D4">
      <w:start w:val="1"/>
      <w:numFmt w:val="bullet"/>
      <w:lvlText w:val=""/>
      <w:lvlJc w:val="left"/>
      <w:pPr>
        <w:ind w:left="2160" w:hanging="360"/>
      </w:pPr>
      <w:rPr>
        <w:rFonts w:ascii="Wingdings" w:hAnsi="Wingdings" w:hint="default"/>
      </w:rPr>
    </w:lvl>
    <w:lvl w:ilvl="3" w:tplc="71C4CEDC">
      <w:start w:val="1"/>
      <w:numFmt w:val="bullet"/>
      <w:lvlText w:val=""/>
      <w:lvlJc w:val="left"/>
      <w:pPr>
        <w:ind w:left="2880" w:hanging="360"/>
      </w:pPr>
      <w:rPr>
        <w:rFonts w:ascii="Symbol" w:hAnsi="Symbol" w:hint="default"/>
      </w:rPr>
    </w:lvl>
    <w:lvl w:ilvl="4" w:tplc="8E3C224E">
      <w:start w:val="1"/>
      <w:numFmt w:val="bullet"/>
      <w:lvlText w:val="o"/>
      <w:lvlJc w:val="left"/>
      <w:pPr>
        <w:ind w:left="3600" w:hanging="360"/>
      </w:pPr>
      <w:rPr>
        <w:rFonts w:ascii="Courier New" w:hAnsi="Courier New" w:hint="default"/>
      </w:rPr>
    </w:lvl>
    <w:lvl w:ilvl="5" w:tplc="73865308">
      <w:start w:val="1"/>
      <w:numFmt w:val="bullet"/>
      <w:lvlText w:val=""/>
      <w:lvlJc w:val="left"/>
      <w:pPr>
        <w:ind w:left="4320" w:hanging="360"/>
      </w:pPr>
      <w:rPr>
        <w:rFonts w:ascii="Wingdings" w:hAnsi="Wingdings" w:hint="default"/>
      </w:rPr>
    </w:lvl>
    <w:lvl w:ilvl="6" w:tplc="EEDE6136">
      <w:start w:val="1"/>
      <w:numFmt w:val="bullet"/>
      <w:lvlText w:val=""/>
      <w:lvlJc w:val="left"/>
      <w:pPr>
        <w:ind w:left="5040" w:hanging="360"/>
      </w:pPr>
      <w:rPr>
        <w:rFonts w:ascii="Symbol" w:hAnsi="Symbol" w:hint="default"/>
      </w:rPr>
    </w:lvl>
    <w:lvl w:ilvl="7" w:tplc="E4B0C13C">
      <w:start w:val="1"/>
      <w:numFmt w:val="bullet"/>
      <w:lvlText w:val="o"/>
      <w:lvlJc w:val="left"/>
      <w:pPr>
        <w:ind w:left="5760" w:hanging="360"/>
      </w:pPr>
      <w:rPr>
        <w:rFonts w:ascii="Courier New" w:hAnsi="Courier New" w:hint="default"/>
      </w:rPr>
    </w:lvl>
    <w:lvl w:ilvl="8" w:tplc="9148E366">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3"/>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removePersonalInformation/>
  <w:removeDateAndTime/>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231"/>
    <w:rsid w:val="00000D30"/>
    <w:rsid w:val="00006EC2"/>
    <w:rsid w:val="00027100"/>
    <w:rsid w:val="0003085B"/>
    <w:rsid w:val="00033711"/>
    <w:rsid w:val="0003752F"/>
    <w:rsid w:val="00053E3E"/>
    <w:rsid w:val="00067490"/>
    <w:rsid w:val="0007132C"/>
    <w:rsid w:val="000841FA"/>
    <w:rsid w:val="00085E2C"/>
    <w:rsid w:val="000901E8"/>
    <w:rsid w:val="000A3EDD"/>
    <w:rsid w:val="000B02E6"/>
    <w:rsid w:val="000B1F03"/>
    <w:rsid w:val="000B4499"/>
    <w:rsid w:val="000B7DC4"/>
    <w:rsid w:val="000BED66"/>
    <w:rsid w:val="000C4992"/>
    <w:rsid w:val="00106AE3"/>
    <w:rsid w:val="00112080"/>
    <w:rsid w:val="001141A6"/>
    <w:rsid w:val="00116F9D"/>
    <w:rsid w:val="001178AB"/>
    <w:rsid w:val="001275D6"/>
    <w:rsid w:val="00142FEC"/>
    <w:rsid w:val="001441CA"/>
    <w:rsid w:val="00150758"/>
    <w:rsid w:val="00164831"/>
    <w:rsid w:val="001660CB"/>
    <w:rsid w:val="00175B3D"/>
    <w:rsid w:val="00187B9B"/>
    <w:rsid w:val="001909D4"/>
    <w:rsid w:val="00193AE9"/>
    <w:rsid w:val="00195E3F"/>
    <w:rsid w:val="00196D20"/>
    <w:rsid w:val="001C0C2F"/>
    <w:rsid w:val="001C0D4A"/>
    <w:rsid w:val="001C7CEF"/>
    <w:rsid w:val="001D6D66"/>
    <w:rsid w:val="001E279F"/>
    <w:rsid w:val="001E3607"/>
    <w:rsid w:val="001E62D7"/>
    <w:rsid w:val="001E6A54"/>
    <w:rsid w:val="001F6FA8"/>
    <w:rsid w:val="00200916"/>
    <w:rsid w:val="00207815"/>
    <w:rsid w:val="00224293"/>
    <w:rsid w:val="00233CE2"/>
    <w:rsid w:val="0023456E"/>
    <w:rsid w:val="00241CFE"/>
    <w:rsid w:val="00260697"/>
    <w:rsid w:val="00282764"/>
    <w:rsid w:val="002865AA"/>
    <w:rsid w:val="002A6E5B"/>
    <w:rsid w:val="002B37A2"/>
    <w:rsid w:val="002B57B0"/>
    <w:rsid w:val="002D0B58"/>
    <w:rsid w:val="002D7F5D"/>
    <w:rsid w:val="002E7456"/>
    <w:rsid w:val="002E77C7"/>
    <w:rsid w:val="002F691E"/>
    <w:rsid w:val="00303C0F"/>
    <w:rsid w:val="00311D01"/>
    <w:rsid w:val="00316419"/>
    <w:rsid w:val="00317023"/>
    <w:rsid w:val="003178CE"/>
    <w:rsid w:val="00331FF1"/>
    <w:rsid w:val="00341E1C"/>
    <w:rsid w:val="0034541D"/>
    <w:rsid w:val="00351A59"/>
    <w:rsid w:val="003554F8"/>
    <w:rsid w:val="00364B74"/>
    <w:rsid w:val="00366037"/>
    <w:rsid w:val="00372BBA"/>
    <w:rsid w:val="00383CA8"/>
    <w:rsid w:val="00391EA2"/>
    <w:rsid w:val="003B0B53"/>
    <w:rsid w:val="003B33F3"/>
    <w:rsid w:val="003C0F7A"/>
    <w:rsid w:val="003C16A4"/>
    <w:rsid w:val="003D77BB"/>
    <w:rsid w:val="003E1234"/>
    <w:rsid w:val="003F0FED"/>
    <w:rsid w:val="003F703B"/>
    <w:rsid w:val="004167CC"/>
    <w:rsid w:val="004342EF"/>
    <w:rsid w:val="0044119E"/>
    <w:rsid w:val="00441BBF"/>
    <w:rsid w:val="00447097"/>
    <w:rsid w:val="004530CB"/>
    <w:rsid w:val="00472622"/>
    <w:rsid w:val="0048139B"/>
    <w:rsid w:val="00495DD3"/>
    <w:rsid w:val="004A1231"/>
    <w:rsid w:val="004A7137"/>
    <w:rsid w:val="004B66B0"/>
    <w:rsid w:val="004C6676"/>
    <w:rsid w:val="004C7FE0"/>
    <w:rsid w:val="004D0B4A"/>
    <w:rsid w:val="004D18E5"/>
    <w:rsid w:val="004F06CF"/>
    <w:rsid w:val="00500633"/>
    <w:rsid w:val="00500785"/>
    <w:rsid w:val="005040D1"/>
    <w:rsid w:val="00505351"/>
    <w:rsid w:val="005147A5"/>
    <w:rsid w:val="005230D4"/>
    <w:rsid w:val="00523FF4"/>
    <w:rsid w:val="00525418"/>
    <w:rsid w:val="00543920"/>
    <w:rsid w:val="00543997"/>
    <w:rsid w:val="00547015"/>
    <w:rsid w:val="00557F53"/>
    <w:rsid w:val="00570454"/>
    <w:rsid w:val="005710CC"/>
    <w:rsid w:val="00577646"/>
    <w:rsid w:val="005A1657"/>
    <w:rsid w:val="005A2F75"/>
    <w:rsid w:val="005A54EC"/>
    <w:rsid w:val="005A744B"/>
    <w:rsid w:val="005B2510"/>
    <w:rsid w:val="005B6E36"/>
    <w:rsid w:val="005C2F38"/>
    <w:rsid w:val="005D5DF2"/>
    <w:rsid w:val="005E0C57"/>
    <w:rsid w:val="005E48AC"/>
    <w:rsid w:val="005E7A89"/>
    <w:rsid w:val="005F0D32"/>
    <w:rsid w:val="005F58C3"/>
    <w:rsid w:val="00601241"/>
    <w:rsid w:val="0061266C"/>
    <w:rsid w:val="00634A6A"/>
    <w:rsid w:val="00643A38"/>
    <w:rsid w:val="0066451E"/>
    <w:rsid w:val="00665BD8"/>
    <w:rsid w:val="00672545"/>
    <w:rsid w:val="0067541B"/>
    <w:rsid w:val="00676C3D"/>
    <w:rsid w:val="006774CD"/>
    <w:rsid w:val="00681E80"/>
    <w:rsid w:val="00694ECA"/>
    <w:rsid w:val="006A0112"/>
    <w:rsid w:val="006A48D6"/>
    <w:rsid w:val="006E5881"/>
    <w:rsid w:val="006E72BF"/>
    <w:rsid w:val="006F6EFC"/>
    <w:rsid w:val="00711FDC"/>
    <w:rsid w:val="00715A79"/>
    <w:rsid w:val="007217D1"/>
    <w:rsid w:val="007230FE"/>
    <w:rsid w:val="00724EAF"/>
    <w:rsid w:val="00736605"/>
    <w:rsid w:val="00736A08"/>
    <w:rsid w:val="00746E41"/>
    <w:rsid w:val="00751CC0"/>
    <w:rsid w:val="0075205F"/>
    <w:rsid w:val="00754965"/>
    <w:rsid w:val="00764BE1"/>
    <w:rsid w:val="00765ECC"/>
    <w:rsid w:val="0077065A"/>
    <w:rsid w:val="00792080"/>
    <w:rsid w:val="0079254E"/>
    <w:rsid w:val="007928AD"/>
    <w:rsid w:val="007A52CC"/>
    <w:rsid w:val="007A7B7A"/>
    <w:rsid w:val="007B0431"/>
    <w:rsid w:val="007C31F6"/>
    <w:rsid w:val="007E0332"/>
    <w:rsid w:val="0080102E"/>
    <w:rsid w:val="0081102C"/>
    <w:rsid w:val="0081170D"/>
    <w:rsid w:val="00812126"/>
    <w:rsid w:val="00814124"/>
    <w:rsid w:val="008145BA"/>
    <w:rsid w:val="0083523B"/>
    <w:rsid w:val="0084677E"/>
    <w:rsid w:val="008467FB"/>
    <w:rsid w:val="00852AD8"/>
    <w:rsid w:val="00856E3C"/>
    <w:rsid w:val="00857066"/>
    <w:rsid w:val="00870F8A"/>
    <w:rsid w:val="0087194B"/>
    <w:rsid w:val="00874FEC"/>
    <w:rsid w:val="008812D0"/>
    <w:rsid w:val="00885ED3"/>
    <w:rsid w:val="0088712B"/>
    <w:rsid w:val="008A7B33"/>
    <w:rsid w:val="008B3E3C"/>
    <w:rsid w:val="008C7420"/>
    <w:rsid w:val="008D0542"/>
    <w:rsid w:val="008D5A83"/>
    <w:rsid w:val="008E264B"/>
    <w:rsid w:val="008F174C"/>
    <w:rsid w:val="008F18A2"/>
    <w:rsid w:val="008F36A8"/>
    <w:rsid w:val="009008C6"/>
    <w:rsid w:val="009011B0"/>
    <w:rsid w:val="00906E86"/>
    <w:rsid w:val="009104DB"/>
    <w:rsid w:val="009133A8"/>
    <w:rsid w:val="009165A6"/>
    <w:rsid w:val="0092722C"/>
    <w:rsid w:val="00934A64"/>
    <w:rsid w:val="0093672A"/>
    <w:rsid w:val="00940A08"/>
    <w:rsid w:val="00945313"/>
    <w:rsid w:val="00960026"/>
    <w:rsid w:val="00966347"/>
    <w:rsid w:val="00966D77"/>
    <w:rsid w:val="00976573"/>
    <w:rsid w:val="009809B9"/>
    <w:rsid w:val="009867A1"/>
    <w:rsid w:val="009A0ABA"/>
    <w:rsid w:val="009B521B"/>
    <w:rsid w:val="009B5BC6"/>
    <w:rsid w:val="009B5F10"/>
    <w:rsid w:val="009D1568"/>
    <w:rsid w:val="009D3045"/>
    <w:rsid w:val="009E6882"/>
    <w:rsid w:val="009F34EA"/>
    <w:rsid w:val="00A033C6"/>
    <w:rsid w:val="00A2420F"/>
    <w:rsid w:val="00A250DA"/>
    <w:rsid w:val="00A3212E"/>
    <w:rsid w:val="00A4369B"/>
    <w:rsid w:val="00A578A8"/>
    <w:rsid w:val="00A66ADC"/>
    <w:rsid w:val="00A75E34"/>
    <w:rsid w:val="00A84357"/>
    <w:rsid w:val="00A86BA2"/>
    <w:rsid w:val="00A87D0C"/>
    <w:rsid w:val="00A95651"/>
    <w:rsid w:val="00AA2130"/>
    <w:rsid w:val="00AA2F08"/>
    <w:rsid w:val="00AC2540"/>
    <w:rsid w:val="00AC32DD"/>
    <w:rsid w:val="00AD26A0"/>
    <w:rsid w:val="00AD5608"/>
    <w:rsid w:val="00AD61DA"/>
    <w:rsid w:val="00AF161E"/>
    <w:rsid w:val="00AF3DEA"/>
    <w:rsid w:val="00B11658"/>
    <w:rsid w:val="00B20381"/>
    <w:rsid w:val="00B33EA0"/>
    <w:rsid w:val="00B35027"/>
    <w:rsid w:val="00B41BB4"/>
    <w:rsid w:val="00B42F7F"/>
    <w:rsid w:val="00B5163F"/>
    <w:rsid w:val="00B6159A"/>
    <w:rsid w:val="00B624B9"/>
    <w:rsid w:val="00B62611"/>
    <w:rsid w:val="00B67A00"/>
    <w:rsid w:val="00B734A9"/>
    <w:rsid w:val="00B80287"/>
    <w:rsid w:val="00B85D01"/>
    <w:rsid w:val="00B87CB0"/>
    <w:rsid w:val="00B92098"/>
    <w:rsid w:val="00B92778"/>
    <w:rsid w:val="00BA7CC3"/>
    <w:rsid w:val="00BC61BB"/>
    <w:rsid w:val="00BC625D"/>
    <w:rsid w:val="00BC74E8"/>
    <w:rsid w:val="00BD2081"/>
    <w:rsid w:val="00BE3BF0"/>
    <w:rsid w:val="00C02FF7"/>
    <w:rsid w:val="00C171A6"/>
    <w:rsid w:val="00C23E2A"/>
    <w:rsid w:val="00C24287"/>
    <w:rsid w:val="00C35D13"/>
    <w:rsid w:val="00C36B36"/>
    <w:rsid w:val="00C41A27"/>
    <w:rsid w:val="00C43DAB"/>
    <w:rsid w:val="00C47170"/>
    <w:rsid w:val="00C717B2"/>
    <w:rsid w:val="00C75ECF"/>
    <w:rsid w:val="00C768CC"/>
    <w:rsid w:val="00C808B4"/>
    <w:rsid w:val="00C93F7C"/>
    <w:rsid w:val="00C96258"/>
    <w:rsid w:val="00CA6D17"/>
    <w:rsid w:val="00CA6FAE"/>
    <w:rsid w:val="00CA7424"/>
    <w:rsid w:val="00CB5CEF"/>
    <w:rsid w:val="00CC72C6"/>
    <w:rsid w:val="00CD35EC"/>
    <w:rsid w:val="00CD6E26"/>
    <w:rsid w:val="00CE5A8C"/>
    <w:rsid w:val="00CF1DAB"/>
    <w:rsid w:val="00CF58C4"/>
    <w:rsid w:val="00CF6177"/>
    <w:rsid w:val="00D01EDC"/>
    <w:rsid w:val="00D1268E"/>
    <w:rsid w:val="00D15D90"/>
    <w:rsid w:val="00D17BF5"/>
    <w:rsid w:val="00D26BED"/>
    <w:rsid w:val="00D44B61"/>
    <w:rsid w:val="00D47391"/>
    <w:rsid w:val="00D6032D"/>
    <w:rsid w:val="00D61B9F"/>
    <w:rsid w:val="00D63C67"/>
    <w:rsid w:val="00D7121E"/>
    <w:rsid w:val="00D81A23"/>
    <w:rsid w:val="00DA047C"/>
    <w:rsid w:val="00DA06BA"/>
    <w:rsid w:val="00DA6428"/>
    <w:rsid w:val="00DB508A"/>
    <w:rsid w:val="00DB57F5"/>
    <w:rsid w:val="00DC026A"/>
    <w:rsid w:val="00DC686F"/>
    <w:rsid w:val="00DE6698"/>
    <w:rsid w:val="00DE686F"/>
    <w:rsid w:val="00DF50AB"/>
    <w:rsid w:val="00E1132C"/>
    <w:rsid w:val="00E12951"/>
    <w:rsid w:val="00E13666"/>
    <w:rsid w:val="00E20BF6"/>
    <w:rsid w:val="00E22892"/>
    <w:rsid w:val="00E328DD"/>
    <w:rsid w:val="00E32A90"/>
    <w:rsid w:val="00E534E1"/>
    <w:rsid w:val="00E615F7"/>
    <w:rsid w:val="00E660D1"/>
    <w:rsid w:val="00E667A8"/>
    <w:rsid w:val="00E90072"/>
    <w:rsid w:val="00E90121"/>
    <w:rsid w:val="00EA7D4A"/>
    <w:rsid w:val="00EB1A69"/>
    <w:rsid w:val="00EB3F47"/>
    <w:rsid w:val="00EB5A71"/>
    <w:rsid w:val="00EC1C46"/>
    <w:rsid w:val="00EC679E"/>
    <w:rsid w:val="00ED20F5"/>
    <w:rsid w:val="00EE1F18"/>
    <w:rsid w:val="00EE5FBE"/>
    <w:rsid w:val="00EF0D14"/>
    <w:rsid w:val="00EF378C"/>
    <w:rsid w:val="00F041B8"/>
    <w:rsid w:val="00F06D2C"/>
    <w:rsid w:val="00F2799C"/>
    <w:rsid w:val="00F27A73"/>
    <w:rsid w:val="00F311CF"/>
    <w:rsid w:val="00F41725"/>
    <w:rsid w:val="00F43691"/>
    <w:rsid w:val="00F53220"/>
    <w:rsid w:val="00F53903"/>
    <w:rsid w:val="00F56EA6"/>
    <w:rsid w:val="00F57A83"/>
    <w:rsid w:val="00F770AF"/>
    <w:rsid w:val="00F90824"/>
    <w:rsid w:val="00FA162C"/>
    <w:rsid w:val="00FA2835"/>
    <w:rsid w:val="00FA5CF7"/>
    <w:rsid w:val="00FA64AE"/>
    <w:rsid w:val="00FB0045"/>
    <w:rsid w:val="00FB1AB7"/>
    <w:rsid w:val="00FB7A1D"/>
    <w:rsid w:val="00FC09C6"/>
    <w:rsid w:val="00FD52A8"/>
    <w:rsid w:val="00FF0341"/>
    <w:rsid w:val="00FF2068"/>
    <w:rsid w:val="00FF4DE0"/>
    <w:rsid w:val="00FF6206"/>
    <w:rsid w:val="0133576D"/>
    <w:rsid w:val="016865C0"/>
    <w:rsid w:val="01B8E1EE"/>
    <w:rsid w:val="02C22303"/>
    <w:rsid w:val="030230FB"/>
    <w:rsid w:val="0312E8B3"/>
    <w:rsid w:val="0400A236"/>
    <w:rsid w:val="044AE194"/>
    <w:rsid w:val="04EA631C"/>
    <w:rsid w:val="051E8D06"/>
    <w:rsid w:val="065B6ECA"/>
    <w:rsid w:val="06976E54"/>
    <w:rsid w:val="06DA09DD"/>
    <w:rsid w:val="074ED91F"/>
    <w:rsid w:val="07DB966B"/>
    <w:rsid w:val="083602FE"/>
    <w:rsid w:val="086DD676"/>
    <w:rsid w:val="0928B967"/>
    <w:rsid w:val="0ABBD666"/>
    <w:rsid w:val="0AE9D06E"/>
    <w:rsid w:val="0C993C15"/>
    <w:rsid w:val="0CA5C5CB"/>
    <w:rsid w:val="0D60BD96"/>
    <w:rsid w:val="0DDBF33A"/>
    <w:rsid w:val="0DF8B218"/>
    <w:rsid w:val="0E41962C"/>
    <w:rsid w:val="0FABA4EA"/>
    <w:rsid w:val="0FB95214"/>
    <w:rsid w:val="0FE2B929"/>
    <w:rsid w:val="0FF68EEA"/>
    <w:rsid w:val="10666AE9"/>
    <w:rsid w:val="116B884B"/>
    <w:rsid w:val="1188A58B"/>
    <w:rsid w:val="1278E118"/>
    <w:rsid w:val="13169B45"/>
    <w:rsid w:val="1458184B"/>
    <w:rsid w:val="14A12966"/>
    <w:rsid w:val="14B12830"/>
    <w:rsid w:val="14E0C9EE"/>
    <w:rsid w:val="1642AB90"/>
    <w:rsid w:val="16AB851D"/>
    <w:rsid w:val="16B2589A"/>
    <w:rsid w:val="16C6DDB2"/>
    <w:rsid w:val="16F0EA3F"/>
    <w:rsid w:val="1707E0C2"/>
    <w:rsid w:val="180F2513"/>
    <w:rsid w:val="189083FA"/>
    <w:rsid w:val="18CEFA3F"/>
    <w:rsid w:val="19707312"/>
    <w:rsid w:val="1A48AE9F"/>
    <w:rsid w:val="1A5739CC"/>
    <w:rsid w:val="1A6ACAA0"/>
    <w:rsid w:val="1A7C0577"/>
    <w:rsid w:val="1B15EBCE"/>
    <w:rsid w:val="1BFB65F2"/>
    <w:rsid w:val="1CDD88B5"/>
    <w:rsid w:val="1D580EC8"/>
    <w:rsid w:val="1D5D6440"/>
    <w:rsid w:val="1DAFAC88"/>
    <w:rsid w:val="1F2CACA8"/>
    <w:rsid w:val="1FBDF26C"/>
    <w:rsid w:val="1FD3E1E4"/>
    <w:rsid w:val="202A1130"/>
    <w:rsid w:val="20393F06"/>
    <w:rsid w:val="209FDE22"/>
    <w:rsid w:val="2118CE5E"/>
    <w:rsid w:val="2173C7DE"/>
    <w:rsid w:val="226579F6"/>
    <w:rsid w:val="22A6E6EE"/>
    <w:rsid w:val="237235FD"/>
    <w:rsid w:val="23CA569F"/>
    <w:rsid w:val="242AD543"/>
    <w:rsid w:val="2447AD3E"/>
    <w:rsid w:val="24C1FEC7"/>
    <w:rsid w:val="2590FDA5"/>
    <w:rsid w:val="25BABE6D"/>
    <w:rsid w:val="260E2D55"/>
    <w:rsid w:val="274DE07E"/>
    <w:rsid w:val="2760B93A"/>
    <w:rsid w:val="27627605"/>
    <w:rsid w:val="276AACBA"/>
    <w:rsid w:val="28D73C28"/>
    <w:rsid w:val="299668B5"/>
    <w:rsid w:val="2A0DB0C1"/>
    <w:rsid w:val="2A8E2F90"/>
    <w:rsid w:val="2A9A16C7"/>
    <w:rsid w:val="2B7C290E"/>
    <w:rsid w:val="2BFD01D3"/>
    <w:rsid w:val="2C60E284"/>
    <w:rsid w:val="2D46C97C"/>
    <w:rsid w:val="2D47EB7F"/>
    <w:rsid w:val="2D86A795"/>
    <w:rsid w:val="2E50EA23"/>
    <w:rsid w:val="2EA26EC3"/>
    <w:rsid w:val="2F53B352"/>
    <w:rsid w:val="2FD19C4A"/>
    <w:rsid w:val="30D072F6"/>
    <w:rsid w:val="30EFF9E5"/>
    <w:rsid w:val="30F72A43"/>
    <w:rsid w:val="3109584B"/>
    <w:rsid w:val="31888AE5"/>
    <w:rsid w:val="31CB31A5"/>
    <w:rsid w:val="31CC44D2"/>
    <w:rsid w:val="32F312CF"/>
    <w:rsid w:val="3360C69B"/>
    <w:rsid w:val="34EB97F3"/>
    <w:rsid w:val="35B08F80"/>
    <w:rsid w:val="35B9A68A"/>
    <w:rsid w:val="35BFA760"/>
    <w:rsid w:val="35CD16F7"/>
    <w:rsid w:val="35D3AC8E"/>
    <w:rsid w:val="360CEC08"/>
    <w:rsid w:val="36181116"/>
    <w:rsid w:val="3689071F"/>
    <w:rsid w:val="36AD10C3"/>
    <w:rsid w:val="36FFFF37"/>
    <w:rsid w:val="37012403"/>
    <w:rsid w:val="375B77C1"/>
    <w:rsid w:val="37834EDA"/>
    <w:rsid w:val="3804A488"/>
    <w:rsid w:val="39551834"/>
    <w:rsid w:val="3AE6C2A6"/>
    <w:rsid w:val="3B58EB8E"/>
    <w:rsid w:val="3BDCD36D"/>
    <w:rsid w:val="3C5C3B76"/>
    <w:rsid w:val="3CA873A1"/>
    <w:rsid w:val="3D81D531"/>
    <w:rsid w:val="3DB4DE5E"/>
    <w:rsid w:val="3E3FFB2C"/>
    <w:rsid w:val="3EEE0AAC"/>
    <w:rsid w:val="3F7BD9B4"/>
    <w:rsid w:val="403ACAAC"/>
    <w:rsid w:val="41012F7A"/>
    <w:rsid w:val="41489003"/>
    <w:rsid w:val="41670834"/>
    <w:rsid w:val="41B99557"/>
    <w:rsid w:val="420A2228"/>
    <w:rsid w:val="42338B69"/>
    <w:rsid w:val="429AAB09"/>
    <w:rsid w:val="429E2A68"/>
    <w:rsid w:val="42B752C5"/>
    <w:rsid w:val="43274E5C"/>
    <w:rsid w:val="4363A34E"/>
    <w:rsid w:val="437CBEAF"/>
    <w:rsid w:val="4489A9FF"/>
    <w:rsid w:val="44DDAE6D"/>
    <w:rsid w:val="4525D036"/>
    <w:rsid w:val="45988E54"/>
    <w:rsid w:val="4729DDA0"/>
    <w:rsid w:val="47719B8B"/>
    <w:rsid w:val="4794F0DD"/>
    <w:rsid w:val="47A91785"/>
    <w:rsid w:val="485D70F8"/>
    <w:rsid w:val="486FC096"/>
    <w:rsid w:val="4878B50F"/>
    <w:rsid w:val="49DEB931"/>
    <w:rsid w:val="49E67CD3"/>
    <w:rsid w:val="4C29FD7D"/>
    <w:rsid w:val="4C4D36A2"/>
    <w:rsid w:val="4D071E10"/>
    <w:rsid w:val="4D38CFA1"/>
    <w:rsid w:val="4DB3DEF1"/>
    <w:rsid w:val="4ED4A002"/>
    <w:rsid w:val="4F47A3C4"/>
    <w:rsid w:val="505B41B7"/>
    <w:rsid w:val="50BE63C9"/>
    <w:rsid w:val="5117C070"/>
    <w:rsid w:val="51E27FFC"/>
    <w:rsid w:val="52F0D42D"/>
    <w:rsid w:val="5401B5B4"/>
    <w:rsid w:val="54C2B514"/>
    <w:rsid w:val="551A20BE"/>
    <w:rsid w:val="551ACD82"/>
    <w:rsid w:val="55CACD83"/>
    <w:rsid w:val="56753963"/>
    <w:rsid w:val="56B2B3C9"/>
    <w:rsid w:val="578CEB8D"/>
    <w:rsid w:val="584E842A"/>
    <w:rsid w:val="585662AD"/>
    <w:rsid w:val="587E5A5B"/>
    <w:rsid w:val="58EE4066"/>
    <w:rsid w:val="58FE7F1E"/>
    <w:rsid w:val="594E0DA7"/>
    <w:rsid w:val="59D366C3"/>
    <w:rsid w:val="5A4A9B13"/>
    <w:rsid w:val="5ABFE95D"/>
    <w:rsid w:val="5BAB98C4"/>
    <w:rsid w:val="5C135C57"/>
    <w:rsid w:val="5C3D3FE4"/>
    <w:rsid w:val="5CDB63FD"/>
    <w:rsid w:val="5D35CB0E"/>
    <w:rsid w:val="5DD96ADB"/>
    <w:rsid w:val="5E3CECE9"/>
    <w:rsid w:val="5E541565"/>
    <w:rsid w:val="5EEAC3CC"/>
    <w:rsid w:val="607BCF4A"/>
    <w:rsid w:val="61CF91B5"/>
    <w:rsid w:val="61D7D6FB"/>
    <w:rsid w:val="622F75ED"/>
    <w:rsid w:val="63199E17"/>
    <w:rsid w:val="64D696AE"/>
    <w:rsid w:val="658D4611"/>
    <w:rsid w:val="659EFC3F"/>
    <w:rsid w:val="65CBF6C4"/>
    <w:rsid w:val="65CBFF1E"/>
    <w:rsid w:val="65F74F78"/>
    <w:rsid w:val="661623E9"/>
    <w:rsid w:val="67AA6DE5"/>
    <w:rsid w:val="67CAA6D2"/>
    <w:rsid w:val="687B480C"/>
    <w:rsid w:val="69672976"/>
    <w:rsid w:val="6A17246A"/>
    <w:rsid w:val="6A373672"/>
    <w:rsid w:val="6AB43836"/>
    <w:rsid w:val="6CCF66C5"/>
    <w:rsid w:val="6CE9364F"/>
    <w:rsid w:val="6D4E12E9"/>
    <w:rsid w:val="6D6F7A67"/>
    <w:rsid w:val="6D91A387"/>
    <w:rsid w:val="700FBC83"/>
    <w:rsid w:val="712C688D"/>
    <w:rsid w:val="719399AF"/>
    <w:rsid w:val="719A5799"/>
    <w:rsid w:val="724A3A81"/>
    <w:rsid w:val="727B4A48"/>
    <w:rsid w:val="7349A9C7"/>
    <w:rsid w:val="738457CA"/>
    <w:rsid w:val="746B0769"/>
    <w:rsid w:val="74B1E99C"/>
    <w:rsid w:val="74C11324"/>
    <w:rsid w:val="74F05235"/>
    <w:rsid w:val="75182463"/>
    <w:rsid w:val="75CFFC2F"/>
    <w:rsid w:val="7622E559"/>
    <w:rsid w:val="7781AAA1"/>
    <w:rsid w:val="778E18D6"/>
    <w:rsid w:val="77B087B0"/>
    <w:rsid w:val="77D952EB"/>
    <w:rsid w:val="7850688A"/>
    <w:rsid w:val="787EFA9E"/>
    <w:rsid w:val="79852EC9"/>
    <w:rsid w:val="7A87B5E5"/>
    <w:rsid w:val="7AA8FE6F"/>
    <w:rsid w:val="7AE46824"/>
    <w:rsid w:val="7B88094C"/>
    <w:rsid w:val="7C94F49C"/>
    <w:rsid w:val="7CDA4445"/>
    <w:rsid w:val="7D55B7C8"/>
    <w:rsid w:val="7E730E08"/>
    <w:rsid w:val="7EE2D63B"/>
    <w:rsid w:val="7EE5D275"/>
    <w:rsid w:val="7F2C57FB"/>
    <w:rsid w:val="7FE06B1F"/>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EBF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A1231"/>
    <w:pPr>
      <w:autoSpaceDE w:val="0"/>
      <w:autoSpaceDN w:val="0"/>
      <w:adjustRightInd w:val="0"/>
      <w:spacing w:after="0" w:line="240" w:lineRule="auto"/>
    </w:pPr>
    <w:rPr>
      <w:rFonts w:ascii="Arial" w:hAnsi="Arial" w:cs="Arial"/>
      <w:color w:val="000000"/>
      <w:sz w:val="24"/>
      <w:szCs w:val="24"/>
    </w:rPr>
  </w:style>
  <w:style w:type="paragraph" w:customStyle="1" w:styleId="Pa12">
    <w:name w:val="Pa12"/>
    <w:basedOn w:val="Default"/>
    <w:next w:val="Default"/>
    <w:uiPriority w:val="99"/>
    <w:rsid w:val="004A1231"/>
    <w:pPr>
      <w:spacing w:line="201" w:lineRule="atLeast"/>
    </w:pPr>
    <w:rPr>
      <w:color w:val="auto"/>
    </w:rPr>
  </w:style>
  <w:style w:type="paragraph" w:customStyle="1" w:styleId="Pa23">
    <w:name w:val="Pa23"/>
    <w:basedOn w:val="Default"/>
    <w:next w:val="Default"/>
    <w:uiPriority w:val="99"/>
    <w:rsid w:val="004A1231"/>
    <w:pPr>
      <w:spacing w:line="201" w:lineRule="atLeast"/>
    </w:pPr>
    <w:rPr>
      <w:color w:val="auto"/>
    </w:rPr>
  </w:style>
  <w:style w:type="paragraph" w:customStyle="1" w:styleId="Pa14">
    <w:name w:val="Pa14"/>
    <w:basedOn w:val="Default"/>
    <w:next w:val="Default"/>
    <w:uiPriority w:val="99"/>
    <w:rsid w:val="004A1231"/>
    <w:pPr>
      <w:spacing w:line="201" w:lineRule="atLeast"/>
    </w:pPr>
    <w:rPr>
      <w:color w:val="auto"/>
    </w:rPr>
  </w:style>
  <w:style w:type="paragraph" w:customStyle="1" w:styleId="Pa6">
    <w:name w:val="Pa6"/>
    <w:basedOn w:val="Default"/>
    <w:next w:val="Default"/>
    <w:uiPriority w:val="99"/>
    <w:rsid w:val="004A1231"/>
    <w:pPr>
      <w:spacing w:line="201" w:lineRule="atLeast"/>
    </w:pPr>
    <w:rPr>
      <w:color w:val="auto"/>
    </w:rPr>
  </w:style>
  <w:style w:type="paragraph" w:customStyle="1" w:styleId="Pa31">
    <w:name w:val="Pa31"/>
    <w:basedOn w:val="Default"/>
    <w:next w:val="Default"/>
    <w:uiPriority w:val="99"/>
    <w:rsid w:val="004A1231"/>
    <w:pPr>
      <w:spacing w:line="201" w:lineRule="atLeast"/>
    </w:pPr>
    <w:rPr>
      <w:color w:val="auto"/>
    </w:rPr>
  </w:style>
  <w:style w:type="paragraph" w:customStyle="1" w:styleId="Pa11">
    <w:name w:val="Pa11"/>
    <w:basedOn w:val="Default"/>
    <w:next w:val="Default"/>
    <w:uiPriority w:val="99"/>
    <w:rsid w:val="004A1231"/>
    <w:pPr>
      <w:spacing w:line="201" w:lineRule="atLeast"/>
    </w:pPr>
    <w:rPr>
      <w:color w:val="auto"/>
    </w:rPr>
  </w:style>
  <w:style w:type="paragraph" w:styleId="Textodeglobo">
    <w:name w:val="Balloon Text"/>
    <w:basedOn w:val="Normal"/>
    <w:link w:val="TextodegloboCar"/>
    <w:uiPriority w:val="99"/>
    <w:semiHidden/>
    <w:unhideWhenUsed/>
    <w:rsid w:val="00E615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5F7"/>
    <w:rPr>
      <w:rFonts w:ascii="Segoe UI" w:hAnsi="Segoe UI" w:cs="Segoe UI"/>
      <w:sz w:val="18"/>
      <w:szCs w:val="18"/>
    </w:rPr>
  </w:style>
  <w:style w:type="paragraph" w:customStyle="1" w:styleId="TextonormalREE">
    <w:name w:val="Texto normal REE"/>
    <w:basedOn w:val="Normal"/>
    <w:qFormat/>
    <w:rsid w:val="005F0D32"/>
    <w:pPr>
      <w:spacing w:before="100" w:after="100" w:line="240" w:lineRule="auto"/>
      <w:jc w:val="both"/>
    </w:pPr>
    <w:rPr>
      <w:rFonts w:eastAsia="Times New Roman" w:cs="Times New Roman"/>
      <w:szCs w:val="20"/>
      <w:lang w:eastAsia="es-ES"/>
    </w:rPr>
  </w:style>
  <w:style w:type="paragraph" w:styleId="Textonotapie">
    <w:name w:val="footnote text"/>
    <w:basedOn w:val="Normal"/>
    <w:link w:val="TextonotapieCar"/>
    <w:uiPriority w:val="99"/>
    <w:rsid w:val="005F0D32"/>
    <w:pPr>
      <w:spacing w:after="0" w:line="240" w:lineRule="auto"/>
    </w:pPr>
    <w:rPr>
      <w:rFonts w:ascii="Times New Roman" w:eastAsia="Times New Roman" w:hAnsi="Times New Roman" w:cs="Times New Roman"/>
      <w:sz w:val="20"/>
      <w:szCs w:val="20"/>
      <w:lang w:val="x-none" w:eastAsia="es-ES"/>
    </w:rPr>
  </w:style>
  <w:style w:type="character" w:customStyle="1" w:styleId="TextonotapieCar">
    <w:name w:val="Texto nota pie Car"/>
    <w:basedOn w:val="Fuentedeprrafopredeter"/>
    <w:link w:val="Textonotapie"/>
    <w:uiPriority w:val="99"/>
    <w:rsid w:val="005F0D32"/>
    <w:rPr>
      <w:rFonts w:ascii="Times New Roman" w:eastAsia="Times New Roman" w:hAnsi="Times New Roman" w:cs="Times New Roman"/>
      <w:sz w:val="20"/>
      <w:szCs w:val="20"/>
      <w:lang w:val="x-none" w:eastAsia="es-ES"/>
    </w:rPr>
  </w:style>
  <w:style w:type="character" w:styleId="Refdenotaalpie">
    <w:name w:val="footnote reference"/>
    <w:uiPriority w:val="99"/>
    <w:rsid w:val="005F0D32"/>
    <w:rPr>
      <w:rFonts w:cs="Arial"/>
      <w:b/>
      <w:sz w:val="28"/>
      <w:szCs w:val="28"/>
      <w:vertAlign w:val="superscript"/>
    </w:rPr>
  </w:style>
  <w:style w:type="character" w:styleId="Refdecomentario">
    <w:name w:val="annotation reference"/>
    <w:basedOn w:val="Fuentedeprrafopredeter"/>
    <w:uiPriority w:val="99"/>
    <w:semiHidden/>
    <w:unhideWhenUsed/>
    <w:rsid w:val="00AC2540"/>
    <w:rPr>
      <w:sz w:val="16"/>
      <w:szCs w:val="16"/>
    </w:rPr>
  </w:style>
  <w:style w:type="paragraph" w:styleId="Textocomentario">
    <w:name w:val="annotation text"/>
    <w:basedOn w:val="Normal"/>
    <w:link w:val="TextocomentarioCar"/>
    <w:uiPriority w:val="99"/>
    <w:semiHidden/>
    <w:unhideWhenUsed/>
    <w:rsid w:val="00AC254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C2540"/>
    <w:rPr>
      <w:sz w:val="20"/>
      <w:szCs w:val="20"/>
    </w:rPr>
  </w:style>
  <w:style w:type="paragraph" w:styleId="Asuntodelcomentario">
    <w:name w:val="annotation subject"/>
    <w:basedOn w:val="Textocomentario"/>
    <w:next w:val="Textocomentario"/>
    <w:link w:val="AsuntodelcomentarioCar"/>
    <w:uiPriority w:val="99"/>
    <w:semiHidden/>
    <w:unhideWhenUsed/>
    <w:rsid w:val="00AC2540"/>
    <w:rPr>
      <w:b/>
      <w:bCs/>
    </w:rPr>
  </w:style>
  <w:style w:type="character" w:customStyle="1" w:styleId="AsuntodelcomentarioCar">
    <w:name w:val="Asunto del comentario Car"/>
    <w:basedOn w:val="TextocomentarioCar"/>
    <w:link w:val="Asuntodelcomentario"/>
    <w:uiPriority w:val="99"/>
    <w:semiHidden/>
    <w:rsid w:val="00AC2540"/>
    <w:rPr>
      <w:b/>
      <w:bCs/>
      <w:sz w:val="20"/>
      <w:szCs w:val="20"/>
    </w:rPr>
  </w:style>
  <w:style w:type="paragraph" w:styleId="Revisin">
    <w:name w:val="Revision"/>
    <w:hidden/>
    <w:uiPriority w:val="99"/>
    <w:semiHidden/>
    <w:rsid w:val="00736605"/>
    <w:pPr>
      <w:spacing w:after="0" w:line="240" w:lineRule="auto"/>
    </w:pPr>
  </w:style>
  <w:style w:type="paragraph" w:styleId="Prrafodelista">
    <w:name w:val="List Paragraph"/>
    <w:basedOn w:val="Normal"/>
    <w:link w:val="PrrafodelistaCar"/>
    <w:uiPriority w:val="34"/>
    <w:qFormat/>
    <w:rsid w:val="00BA7CC3"/>
    <w:pPr>
      <w:spacing w:before="100" w:after="0" w:line="240" w:lineRule="auto"/>
      <w:ind w:left="720"/>
      <w:contextualSpacing/>
      <w:jc w:val="both"/>
    </w:pPr>
    <w:rPr>
      <w:rFonts w:ascii="Arial" w:eastAsia="Times New Roman" w:hAnsi="Arial" w:cs="Times New Roman"/>
      <w:szCs w:val="20"/>
      <w:lang w:eastAsia="es-ES"/>
    </w:rPr>
  </w:style>
  <w:style w:type="character" w:customStyle="1" w:styleId="PrrafodelistaCar">
    <w:name w:val="Párrafo de lista Car"/>
    <w:basedOn w:val="Fuentedeprrafopredeter"/>
    <w:link w:val="Prrafodelista"/>
    <w:uiPriority w:val="34"/>
    <w:rsid w:val="00BA7CC3"/>
    <w:rPr>
      <w:rFonts w:ascii="Arial" w:eastAsia="Times New Roman" w:hAnsi="Arial" w:cs="Times New Roman"/>
      <w:szCs w:val="20"/>
      <w:lang w:eastAsia="es-ES"/>
    </w:rPr>
  </w:style>
  <w:style w:type="character" w:customStyle="1" w:styleId="normaltextrun">
    <w:name w:val="normaltextrun"/>
    <w:basedOn w:val="Fuentedeprrafopredeter"/>
    <w:rsid w:val="00E22892"/>
  </w:style>
  <w:style w:type="paragraph" w:styleId="Encabezado">
    <w:name w:val="header"/>
    <w:basedOn w:val="Normal"/>
    <w:link w:val="EncabezadoCar"/>
    <w:uiPriority w:val="99"/>
    <w:semiHidden/>
    <w:unhideWhenUsed/>
    <w:rsid w:val="009B521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B521B"/>
  </w:style>
  <w:style w:type="paragraph" w:styleId="Piedepgina">
    <w:name w:val="footer"/>
    <w:basedOn w:val="Normal"/>
    <w:link w:val="PiedepginaCar"/>
    <w:uiPriority w:val="99"/>
    <w:semiHidden/>
    <w:unhideWhenUsed/>
    <w:rsid w:val="009B52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9B521B"/>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
    <w:name w:val="Hyperlink"/>
    <w:basedOn w:val="Fuentedeprrafopredeter"/>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1346">
      <w:bodyDiv w:val="1"/>
      <w:marLeft w:val="0"/>
      <w:marRight w:val="0"/>
      <w:marTop w:val="0"/>
      <w:marBottom w:val="0"/>
      <w:divBdr>
        <w:top w:val="none" w:sz="0" w:space="0" w:color="auto"/>
        <w:left w:val="none" w:sz="0" w:space="0" w:color="auto"/>
        <w:bottom w:val="none" w:sz="0" w:space="0" w:color="auto"/>
        <w:right w:val="none" w:sz="0" w:space="0" w:color="auto"/>
      </w:divBdr>
    </w:div>
    <w:div w:id="474952066">
      <w:bodyDiv w:val="1"/>
      <w:marLeft w:val="0"/>
      <w:marRight w:val="0"/>
      <w:marTop w:val="0"/>
      <w:marBottom w:val="0"/>
      <w:divBdr>
        <w:top w:val="none" w:sz="0" w:space="0" w:color="auto"/>
        <w:left w:val="none" w:sz="0" w:space="0" w:color="auto"/>
        <w:bottom w:val="none" w:sz="0" w:space="0" w:color="auto"/>
        <w:right w:val="none" w:sz="0" w:space="0" w:color="auto"/>
      </w:divBdr>
    </w:div>
    <w:div w:id="717323251">
      <w:bodyDiv w:val="1"/>
      <w:marLeft w:val="0"/>
      <w:marRight w:val="0"/>
      <w:marTop w:val="0"/>
      <w:marBottom w:val="0"/>
      <w:divBdr>
        <w:top w:val="none" w:sz="0" w:space="0" w:color="auto"/>
        <w:left w:val="none" w:sz="0" w:space="0" w:color="auto"/>
        <w:bottom w:val="none" w:sz="0" w:space="0" w:color="auto"/>
        <w:right w:val="none" w:sz="0" w:space="0" w:color="auto"/>
      </w:divBdr>
    </w:div>
    <w:div w:id="171993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b02aa27-2141-485d-8ae2-b8270e4bef5e">
      <UserInfo>
        <DisplayName/>
        <AccountId xsi:nil="true"/>
        <AccountType/>
      </UserInfo>
    </SharedWithUsers>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762E9-75DA-476C-BEB6-945BD85762A4}">
  <ds:schemaRefs>
    <ds:schemaRef ds:uri="http://schemas.microsoft.com/sharepoint/v3/contenttype/forms"/>
  </ds:schemaRefs>
</ds:datastoreItem>
</file>

<file path=customXml/itemProps2.xml><?xml version="1.0" encoding="utf-8"?>
<ds:datastoreItem xmlns:ds="http://schemas.openxmlformats.org/officeDocument/2006/customXml" ds:itemID="{2E4B58FD-6245-433F-B672-BACD563C0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f3d8-97ec-4518-a29a-c4b9c6226366"/>
    <ds:schemaRef ds:uri="bb02aa27-2141-485d-8ae2-b8270e4be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16ED6-8E74-462C-B09C-A0D613369D30}">
  <ds:schemaRefs>
    <ds:schemaRef ds:uri="bb02aa27-2141-485d-8ae2-b8270e4bef5e"/>
    <ds:schemaRef ds:uri="http://purl.org/dc/elements/1.1/"/>
    <ds:schemaRef ds:uri="http://schemas.openxmlformats.org/package/2006/metadata/core-properties"/>
    <ds:schemaRef ds:uri="c667f3d8-97ec-4518-a29a-c4b9c6226366"/>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91B1762-A061-4B43-B1F3-5F0C4125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1700</Words>
  <Characters>9352</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2022-11-22T17:23:00Z</dcterms:created>
  <dcterms:modified xsi:type="dcterms:W3CDTF">2022-11-22T17:29:00Z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7600</vt:r8>
  </property>
  <property fmtid="{D5CDD505-2E9C-101B-9397-08002B2CF9AE}" pid="3" name="xd_Signature">
    <vt:bool>false</vt:bool>
  </property>
  <property fmtid="{D5CDD505-2E9C-101B-9397-08002B2CF9AE}" pid="4" name="xd_ProgID">
    <vt:lpwstr/>
  </property>
  <property fmtid="{D5CDD505-2E9C-101B-9397-08002B2CF9AE}" pid="5" name="MediaServiceImageTags">
    <vt:lpwstr/>
  </property>
  <property fmtid="{D5CDD505-2E9C-101B-9397-08002B2CF9AE}" pid="6" name="ContentTypeId">
    <vt:lpwstr>0x0101005F35EE1B6597754BA9304238E147B5AF</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